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2D5C1A7D" w14:textId="4D613C9F" w:rsidR="00972DF0" w:rsidRPr="00DB128C" w:rsidRDefault="008163CD"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Esplanada dos Ministérios, Bloco J, Sala 408</w:t>
      </w:r>
    </w:p>
    <w:p w14:paraId="4171072D" w14:textId="66A25E42"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Brasília</w:t>
      </w:r>
      <w:r w:rsidR="008A444C">
        <w:rPr>
          <w:rFonts w:asciiTheme="minorHAnsi" w:hAnsiTheme="minorHAnsi" w:cstheme="minorHAnsi"/>
          <w:sz w:val="18"/>
          <w:szCs w:val="18"/>
        </w:rPr>
        <w:t>/</w:t>
      </w:r>
      <w:r w:rsidRPr="00DB128C">
        <w:rPr>
          <w:rFonts w:asciiTheme="minorHAnsi" w:hAnsiTheme="minorHAnsi" w:cstheme="minorHAnsi"/>
          <w:sz w:val="18"/>
          <w:szCs w:val="18"/>
        </w:rPr>
        <w:t>DF, Brasil</w:t>
      </w:r>
    </w:p>
    <w:p w14:paraId="282D140E" w14:textId="6F24181F"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70</w:t>
      </w:r>
      <w:r w:rsidR="008163CD" w:rsidRPr="00DB128C">
        <w:rPr>
          <w:rFonts w:asciiTheme="minorHAnsi" w:hAnsiTheme="minorHAnsi" w:cstheme="minorHAnsi"/>
          <w:sz w:val="18"/>
          <w:szCs w:val="18"/>
        </w:rPr>
        <w:t>053</w:t>
      </w:r>
      <w:r w:rsidRPr="00DB128C">
        <w:rPr>
          <w:rFonts w:asciiTheme="minorHAnsi" w:hAnsiTheme="minorHAnsi" w:cstheme="minorHAnsi"/>
          <w:sz w:val="18"/>
          <w:szCs w:val="18"/>
        </w:rPr>
        <w:t>-</w:t>
      </w:r>
      <w:r w:rsidR="008163CD" w:rsidRPr="00DB128C">
        <w:rPr>
          <w:rFonts w:asciiTheme="minorHAnsi" w:hAnsiTheme="minorHAnsi" w:cstheme="minorHAnsi"/>
          <w:sz w:val="18"/>
          <w:szCs w:val="18"/>
        </w:rPr>
        <w:t>9</w:t>
      </w:r>
      <w:r w:rsidRPr="00DB128C">
        <w:rPr>
          <w:rFonts w:asciiTheme="minorHAnsi" w:hAnsiTheme="minorHAnsi" w:cstheme="minorHAnsi"/>
          <w:sz w:val="18"/>
          <w:szCs w:val="18"/>
        </w:rPr>
        <w:t>00</w:t>
      </w:r>
    </w:p>
    <w:p w14:paraId="6467143B" w14:textId="280B335F"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DB128C">
        <w:rPr>
          <w:rFonts w:asciiTheme="minorHAnsi" w:hAnsiTheme="minorHAnsi" w:cstheme="minorHAnsi"/>
          <w:sz w:val="18"/>
          <w:szCs w:val="18"/>
        </w:rPr>
        <w:t xml:space="preserve">Telefone: (+55 61) 2027-7770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235E4117" w:rsidR="00972DF0" w:rsidRPr="0013438F" w:rsidRDefault="008A444C"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8A444C">
        <w:rPr>
          <w:rFonts w:asciiTheme="minorHAnsi" w:hAnsiTheme="minorHAnsi" w:cstheme="minorHAnsi"/>
          <w:szCs w:val="24"/>
        </w:rPr>
        <w:t>Investigação da prática de dumping nas exportações para o Brasil de</w:t>
      </w:r>
      <w:r w:rsidR="0013438F">
        <w:rPr>
          <w:rFonts w:asciiTheme="minorHAnsi" w:hAnsiTheme="minorHAnsi" w:cstheme="minorHAnsi"/>
          <w:szCs w:val="24"/>
        </w:rPr>
        <w:t xml:space="preserve"> aços </w:t>
      </w:r>
      <w:proofErr w:type="spellStart"/>
      <w:r w:rsidR="0013438F">
        <w:rPr>
          <w:rFonts w:asciiTheme="minorHAnsi" w:hAnsiTheme="minorHAnsi" w:cstheme="minorHAnsi"/>
          <w:szCs w:val="24"/>
        </w:rPr>
        <w:t>pré</w:t>
      </w:r>
      <w:proofErr w:type="spellEnd"/>
      <w:r w:rsidR="0013438F">
        <w:rPr>
          <w:rFonts w:asciiTheme="minorHAnsi" w:hAnsiTheme="minorHAnsi" w:cstheme="minorHAnsi"/>
          <w:szCs w:val="24"/>
        </w:rPr>
        <w:t>-pintados</w:t>
      </w:r>
      <w:r w:rsidRPr="008A444C">
        <w:rPr>
          <w:rFonts w:asciiTheme="minorHAnsi" w:hAnsiTheme="minorHAnsi" w:cstheme="minorHAnsi"/>
          <w:szCs w:val="24"/>
        </w:rPr>
        <w:t>, comumente classificadas nos subitens da Nomenclatura Comum do Merco</w:t>
      </w:r>
      <w:r w:rsidRPr="0013438F">
        <w:rPr>
          <w:rFonts w:asciiTheme="minorHAnsi" w:hAnsiTheme="minorHAnsi" w:cstheme="minorHAnsi"/>
          <w:szCs w:val="24"/>
        </w:rPr>
        <w:t xml:space="preserve">sul – NCM </w:t>
      </w:r>
      <w:r w:rsidR="0013438F" w:rsidRPr="0013438F">
        <w:rPr>
          <w:rFonts w:asciiTheme="minorHAnsi" w:hAnsiTheme="minorHAnsi" w:cstheme="minorHAnsi"/>
        </w:rPr>
        <w:t>7210.70.10, 7210.70.20, 7212.40.10, 7212.40.21 e 7212.40.29</w:t>
      </w:r>
      <w:r w:rsidRPr="0013438F">
        <w:rPr>
          <w:rFonts w:asciiTheme="minorHAnsi" w:hAnsiTheme="minorHAnsi" w:cstheme="minorHAnsi"/>
          <w:szCs w:val="24"/>
        </w:rPr>
        <w:t>, a partir de 01/0</w:t>
      </w:r>
      <w:r w:rsidR="0013438F" w:rsidRPr="0013438F">
        <w:rPr>
          <w:rFonts w:asciiTheme="minorHAnsi" w:hAnsiTheme="minorHAnsi" w:cstheme="minorHAnsi"/>
          <w:szCs w:val="24"/>
        </w:rPr>
        <w:t>7</w:t>
      </w:r>
      <w:r w:rsidRPr="0013438F">
        <w:rPr>
          <w:rFonts w:asciiTheme="minorHAnsi" w:hAnsiTheme="minorHAnsi" w:cstheme="minorHAnsi"/>
          <w:szCs w:val="24"/>
        </w:rPr>
        <w:t>/2022, originárias d</w:t>
      </w:r>
      <w:r w:rsidR="0013438F" w:rsidRPr="0013438F">
        <w:rPr>
          <w:rFonts w:asciiTheme="minorHAnsi" w:hAnsiTheme="minorHAnsi" w:cstheme="minorHAnsi"/>
          <w:szCs w:val="24"/>
        </w:rPr>
        <w:t>a</w:t>
      </w:r>
      <w:r w:rsidRPr="0013438F">
        <w:rPr>
          <w:rFonts w:asciiTheme="minorHAnsi" w:hAnsiTheme="minorHAnsi" w:cstheme="minorHAnsi"/>
          <w:szCs w:val="24"/>
        </w:rPr>
        <w:t xml:space="preserve"> China, e de dano à indústria doméstica decorrente de tal prática</w:t>
      </w:r>
      <w:r w:rsidR="00033448" w:rsidRPr="0013438F">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C41A7B0" w14:textId="79110749" w:rsidR="008A444C" w:rsidRPr="008A444C" w:rsidRDefault="008A444C" w:rsidP="008A444C">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iCs/>
          <w:szCs w:val="24"/>
        </w:rPr>
      </w:pPr>
      <w:r w:rsidRPr="008A444C">
        <w:rPr>
          <w:rFonts w:asciiTheme="minorHAnsi" w:hAnsiTheme="minorHAnsi" w:cstheme="minorHAnsi"/>
          <w:iCs/>
          <w:szCs w:val="24"/>
        </w:rPr>
        <w:t>Processos SEI nos</w:t>
      </w:r>
      <w:r>
        <w:rPr>
          <w:rFonts w:asciiTheme="minorHAnsi" w:hAnsiTheme="minorHAnsi" w:cstheme="minorHAnsi"/>
          <w:iCs/>
          <w:szCs w:val="24"/>
        </w:rPr>
        <w:t>.</w:t>
      </w:r>
      <w:r w:rsidRPr="008A444C">
        <w:rPr>
          <w:rFonts w:asciiTheme="minorHAnsi" w:hAnsiTheme="minorHAnsi" w:cstheme="minorHAnsi"/>
          <w:iCs/>
          <w:szCs w:val="24"/>
        </w:rPr>
        <w:t xml:space="preserve"> 19972.10</w:t>
      </w:r>
      <w:r w:rsidR="0013438F">
        <w:rPr>
          <w:rFonts w:asciiTheme="minorHAnsi" w:hAnsiTheme="minorHAnsi" w:cstheme="minorHAnsi"/>
          <w:iCs/>
          <w:szCs w:val="24"/>
        </w:rPr>
        <w:t>2536</w:t>
      </w:r>
      <w:r w:rsidRPr="008A444C">
        <w:rPr>
          <w:rFonts w:asciiTheme="minorHAnsi" w:hAnsiTheme="minorHAnsi" w:cstheme="minorHAnsi"/>
          <w:iCs/>
          <w:szCs w:val="24"/>
        </w:rPr>
        <w:t>/2023-</w:t>
      </w:r>
      <w:r w:rsidR="0013438F">
        <w:rPr>
          <w:rFonts w:asciiTheme="minorHAnsi" w:hAnsiTheme="minorHAnsi" w:cstheme="minorHAnsi"/>
          <w:iCs/>
          <w:szCs w:val="24"/>
        </w:rPr>
        <w:t>02</w:t>
      </w:r>
      <w:r w:rsidRPr="008A444C">
        <w:rPr>
          <w:rFonts w:asciiTheme="minorHAnsi" w:hAnsiTheme="minorHAnsi" w:cstheme="minorHAnsi"/>
          <w:iCs/>
          <w:szCs w:val="24"/>
        </w:rPr>
        <w:t xml:space="preserve"> (restrito) e 19972.10</w:t>
      </w:r>
      <w:r w:rsidR="0013438F">
        <w:rPr>
          <w:rFonts w:asciiTheme="minorHAnsi" w:hAnsiTheme="minorHAnsi" w:cstheme="minorHAnsi"/>
          <w:iCs/>
          <w:szCs w:val="24"/>
        </w:rPr>
        <w:t>2535</w:t>
      </w:r>
      <w:r w:rsidRPr="008A444C">
        <w:rPr>
          <w:rFonts w:asciiTheme="minorHAnsi" w:hAnsiTheme="minorHAnsi" w:cstheme="minorHAnsi"/>
          <w:iCs/>
          <w:szCs w:val="24"/>
        </w:rPr>
        <w:t>/2023-</w:t>
      </w:r>
      <w:r w:rsidR="0013438F">
        <w:rPr>
          <w:rFonts w:asciiTheme="minorHAnsi" w:hAnsiTheme="minorHAnsi" w:cstheme="minorHAnsi"/>
          <w:iCs/>
          <w:szCs w:val="24"/>
        </w:rPr>
        <w:t>50</w:t>
      </w:r>
      <w:r w:rsidRPr="008A444C">
        <w:rPr>
          <w:rFonts w:asciiTheme="minorHAnsi" w:hAnsiTheme="minorHAnsi" w:cstheme="minorHAnsi"/>
          <w:iCs/>
          <w:szCs w:val="24"/>
        </w:rPr>
        <w:t xml:space="preserve"> (confidencial)</w:t>
      </w:r>
      <w:r w:rsidR="00E044C8">
        <w:rPr>
          <w:rFonts w:asciiTheme="minorHAnsi" w:hAnsiTheme="minorHAnsi" w:cstheme="minorHAnsi"/>
          <w:iCs/>
          <w:szCs w:val="24"/>
        </w:rPr>
        <w:t>.</w:t>
      </w:r>
    </w:p>
    <w:p w14:paraId="2DC95ED8" w14:textId="39E83190" w:rsidR="00972DF0" w:rsidRPr="00DB128C" w:rsidRDefault="008A444C" w:rsidP="008A444C">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8A444C">
        <w:rPr>
          <w:rFonts w:asciiTheme="minorHAnsi" w:hAnsiTheme="minorHAnsi" w:cstheme="minorHAnsi"/>
          <w:iCs/>
          <w:szCs w:val="24"/>
        </w:rPr>
        <w:t>Contato: (+55 61) 2027-7357 ou</w:t>
      </w:r>
      <w:r w:rsidR="00F634D5" w:rsidRPr="00F634D5">
        <w:t xml:space="preserve"> acoprepintadoad@mdic.gov.br</w:t>
      </w: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0" w:name="_Toc340425356"/>
      <w:r w:rsidR="00972DF0" w:rsidRPr="00DB128C">
        <w:rPr>
          <w:rFonts w:asciiTheme="minorHAnsi" w:hAnsiTheme="minorHAnsi" w:cstheme="minorHAnsi"/>
        </w:rPr>
        <w:lastRenderedPageBreak/>
        <w:t>INSTRUÇÕES GERAIS</w:t>
      </w:r>
      <w:bookmarkEnd w:id="0"/>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4ECFCD7E"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de </w:t>
      </w:r>
      <w:r w:rsidR="0013438F">
        <w:rPr>
          <w:rFonts w:asciiTheme="minorHAnsi" w:hAnsiTheme="minorHAnsi" w:cstheme="minorHAnsi"/>
          <w:szCs w:val="24"/>
        </w:rPr>
        <w:t xml:space="preserve">aços </w:t>
      </w:r>
      <w:proofErr w:type="spellStart"/>
      <w:r w:rsidR="0013438F">
        <w:rPr>
          <w:rFonts w:asciiTheme="minorHAnsi" w:hAnsiTheme="minorHAnsi" w:cstheme="minorHAnsi"/>
          <w:szCs w:val="24"/>
        </w:rPr>
        <w:t>pré</w:t>
      </w:r>
      <w:proofErr w:type="spellEnd"/>
      <w:r w:rsidR="0013438F">
        <w:rPr>
          <w:rFonts w:asciiTheme="minorHAnsi" w:hAnsiTheme="minorHAnsi" w:cstheme="minorHAnsi"/>
          <w:szCs w:val="24"/>
        </w:rPr>
        <w:t>-pintados</w:t>
      </w:r>
      <w:r w:rsidR="008A444C" w:rsidRPr="000A5B82">
        <w:rPr>
          <w:rFonts w:asciiTheme="minorHAnsi" w:hAnsiTheme="minorHAnsi" w:cstheme="minorHAnsi"/>
          <w:szCs w:val="24"/>
        </w:rPr>
        <w:t xml:space="preserve">, comumente classificadas nos subitens da Nomenclatura Comum do Mercosul – NCM </w:t>
      </w:r>
      <w:r w:rsidR="0013438F" w:rsidRPr="0013438F">
        <w:rPr>
          <w:rFonts w:asciiTheme="minorHAnsi" w:hAnsiTheme="minorHAnsi" w:cstheme="minorHAnsi"/>
        </w:rPr>
        <w:t>7210.70.10, 7210.70.20, 7212.40.10, 7212.40.21 e 7212.40.29</w:t>
      </w:r>
      <w:r w:rsidR="0013438F" w:rsidRPr="0013438F">
        <w:rPr>
          <w:rFonts w:asciiTheme="minorHAnsi" w:hAnsiTheme="minorHAnsi" w:cstheme="minorHAnsi"/>
          <w:szCs w:val="24"/>
        </w:rPr>
        <w:t>, a partir de 01/07/2022</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resposta a </w:t>
      </w:r>
      <w:proofErr w:type="spellStart"/>
      <w:r w:rsidRPr="00DB128C">
        <w:rPr>
          <w:rFonts w:asciiTheme="minorHAnsi" w:hAnsiTheme="minorHAnsi" w:cstheme="minorHAnsi"/>
          <w:szCs w:val="24"/>
        </w:rPr>
        <w:t>este</w:t>
      </w:r>
      <w:proofErr w:type="spellEnd"/>
      <w:r w:rsidRPr="00DB128C">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B2D8FCE" w:rsidR="00522BA1" w:rsidRPr="00DB128C"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1"/>
    <w:p w14:paraId="3A14A906" w14:textId="77777777" w:rsidR="006E1A2F" w:rsidRPr="00DB128C" w:rsidRDefault="006E1A2F" w:rsidP="006E1A2F">
      <w:pPr>
        <w:pStyle w:val="PargrafodaLista"/>
        <w:rPr>
          <w:rFonts w:asciiTheme="minorHAnsi" w:hAnsiTheme="minorHAnsi" w:cstheme="minorHAnsi"/>
          <w:szCs w:val="24"/>
        </w:rPr>
      </w:pPr>
    </w:p>
    <w:p w14:paraId="31C04ABA" w14:textId="02BD43C1"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2" w:name="_Hlk80275877"/>
      <w:bookmarkStart w:id="3"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xml:space="preserve">, uma versão confidencial e uma versão restrita da resposta ao questionário deverão </w:t>
      </w:r>
      <w:r w:rsidRPr="008A444C">
        <w:rPr>
          <w:rFonts w:asciiTheme="minorHAnsi" w:hAnsiTheme="minorHAnsi" w:cstheme="minorHAnsi"/>
          <w:szCs w:val="24"/>
        </w:rPr>
        <w:t>ser protocoladas de forma simultânea, por meio de “peticionamento intercorrente”, respectivamente nos Processos SEI n</w:t>
      </w:r>
      <w:r w:rsidRPr="008A444C">
        <w:rPr>
          <w:rFonts w:asciiTheme="minorHAnsi" w:hAnsiTheme="minorHAnsi" w:cstheme="minorHAnsi"/>
          <w:szCs w:val="24"/>
          <w:u w:val="single"/>
          <w:vertAlign w:val="superscript"/>
        </w:rPr>
        <w:t>os</w:t>
      </w:r>
      <w:r w:rsidRPr="008A444C">
        <w:rPr>
          <w:rFonts w:asciiTheme="minorHAnsi" w:hAnsiTheme="minorHAnsi" w:cstheme="minorHAnsi"/>
          <w:szCs w:val="24"/>
        </w:rPr>
        <w:t xml:space="preserve"> </w:t>
      </w:r>
      <w:r w:rsidR="008A444C" w:rsidRPr="008A444C">
        <w:rPr>
          <w:rFonts w:asciiTheme="minorHAnsi" w:hAnsiTheme="minorHAnsi" w:cstheme="minorHAnsi"/>
          <w:szCs w:val="24"/>
        </w:rPr>
        <w:t>19972.10</w:t>
      </w:r>
      <w:r w:rsidR="002A7580">
        <w:rPr>
          <w:rFonts w:asciiTheme="minorHAnsi" w:hAnsiTheme="minorHAnsi" w:cstheme="minorHAnsi"/>
          <w:szCs w:val="24"/>
        </w:rPr>
        <w:t>2536</w:t>
      </w:r>
      <w:r w:rsidR="008A444C" w:rsidRPr="008A444C">
        <w:rPr>
          <w:rFonts w:asciiTheme="minorHAnsi" w:hAnsiTheme="minorHAnsi" w:cstheme="minorHAnsi"/>
          <w:szCs w:val="24"/>
        </w:rPr>
        <w:t>/2023-</w:t>
      </w:r>
      <w:r w:rsidR="002A7580">
        <w:rPr>
          <w:rFonts w:asciiTheme="minorHAnsi" w:hAnsiTheme="minorHAnsi" w:cstheme="minorHAnsi"/>
          <w:szCs w:val="24"/>
        </w:rPr>
        <w:t>02</w:t>
      </w:r>
      <w:r w:rsidR="008A444C" w:rsidRPr="008A444C">
        <w:rPr>
          <w:rFonts w:asciiTheme="minorHAnsi" w:hAnsiTheme="minorHAnsi" w:cstheme="minorHAnsi"/>
          <w:szCs w:val="24"/>
        </w:rPr>
        <w:t xml:space="preserve"> (restrito) e 19972.10</w:t>
      </w:r>
      <w:r w:rsidR="002A7580">
        <w:rPr>
          <w:rFonts w:asciiTheme="minorHAnsi" w:hAnsiTheme="minorHAnsi" w:cstheme="minorHAnsi"/>
          <w:szCs w:val="24"/>
        </w:rPr>
        <w:t>2535</w:t>
      </w:r>
      <w:r w:rsidR="008A444C" w:rsidRPr="008A444C">
        <w:rPr>
          <w:rFonts w:asciiTheme="minorHAnsi" w:hAnsiTheme="minorHAnsi" w:cstheme="minorHAnsi"/>
          <w:szCs w:val="24"/>
        </w:rPr>
        <w:t>/2023-</w:t>
      </w:r>
      <w:r w:rsidR="002A7580">
        <w:rPr>
          <w:rFonts w:asciiTheme="minorHAnsi" w:hAnsiTheme="minorHAnsi" w:cstheme="minorHAnsi"/>
          <w:szCs w:val="24"/>
        </w:rPr>
        <w:t>50</w:t>
      </w:r>
      <w:r w:rsidR="008A444C" w:rsidRPr="008A444C">
        <w:rPr>
          <w:rFonts w:asciiTheme="minorHAnsi" w:hAnsiTheme="minorHAnsi" w:cstheme="minorHAnsi"/>
          <w:szCs w:val="24"/>
        </w:rPr>
        <w:t xml:space="preserve"> (confidencial)</w:t>
      </w:r>
      <w:r w:rsidRPr="008A444C">
        <w:rPr>
          <w:rFonts w:asciiTheme="minorHAnsi" w:hAnsiTheme="minorHAnsi" w:cstheme="minorHAnsi"/>
          <w:szCs w:val="24"/>
        </w:rPr>
        <w:t xml:space="preserve"> no Sistema </w:t>
      </w:r>
      <w:r w:rsidRPr="00C05147">
        <w:rPr>
          <w:rFonts w:asciiTheme="minorHAnsi" w:hAnsiTheme="minorHAnsi" w:cstheme="minorHAnsi"/>
          <w:color w:val="201F1E"/>
          <w:szCs w:val="24"/>
        </w:rPr>
        <w:t xml:space="preserve">Eletrônico de Informações </w:t>
      </w:r>
      <w:r w:rsidR="008A444C">
        <w:rPr>
          <w:rFonts w:asciiTheme="minorHAnsi" w:hAnsiTheme="minorHAnsi" w:cstheme="minorHAnsi"/>
          <w:color w:val="201F1E"/>
          <w:szCs w:val="24"/>
        </w:rPr>
        <w:t>–</w:t>
      </w:r>
      <w:r w:rsidRPr="00C05147">
        <w:rPr>
          <w:rFonts w:asciiTheme="minorHAnsi" w:hAnsiTheme="minorHAnsi" w:cstheme="minorHAnsi"/>
          <w:color w:val="201F1E"/>
          <w:szCs w:val="24"/>
        </w:rPr>
        <w:t xml:space="preserve"> SEI, disponível em </w:t>
      </w:r>
      <w:hyperlink r:id="rId9"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2"/>
      <w:r w:rsidR="00DB128C" w:rsidRPr="00C05147">
        <w:rPr>
          <w:rFonts w:asciiTheme="minorHAnsi" w:hAnsiTheme="minorHAnsi" w:cstheme="minorHAnsi"/>
          <w:szCs w:val="24"/>
        </w:rPr>
        <w:t xml:space="preserve"> </w:t>
      </w:r>
    </w:p>
    <w:bookmarkEnd w:id="3"/>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Recomenda-se que os arquivos sejam nomeados de forma curta, </w:t>
      </w:r>
      <w:proofErr w:type="spellStart"/>
      <w:r w:rsidRPr="00DB128C">
        <w:rPr>
          <w:rFonts w:asciiTheme="minorHAnsi" w:hAnsiTheme="minorHAnsi" w:cstheme="minorHAnsi"/>
          <w:szCs w:val="24"/>
        </w:rPr>
        <w:t>XX_YYYY_nome</w:t>
      </w:r>
      <w:proofErr w:type="spellEnd"/>
      <w:r w:rsidRPr="00DB128C">
        <w:rPr>
          <w:rFonts w:asciiTheme="minorHAnsi" w:hAnsiTheme="minorHAnsi" w:cstheme="minorHAnsi"/>
          <w:szCs w:val="24"/>
        </w:rPr>
        <w:t xml:space="preserv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98"/>
      <w:bookmarkStart w:id="5" w:name="_Hlk80276022"/>
      <w:r w:rsidRPr="00DB128C">
        <w:rPr>
          <w:rFonts w:asciiTheme="minorHAnsi" w:hAnsiTheme="minorHAnsi" w:cstheme="minorHAnsi"/>
          <w:szCs w:val="24"/>
        </w:rPr>
        <w:t>Os arquivos eletrônicos com as respostas ao questionário deverão estar no formato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e as planilhas nos formatos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Os arquivos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deverão ser submetidos compactados dentro de arquivos eletrônicos no formato “.zip”, uma vez que o Sistema Eletrônico de Informações do Ministério - SEI aceita apenas os arquivos eletrônicos nos formatos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xml:space="preserve">”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podem ser apresentadas no formato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reduzindo seu tamanho. Caso não seja suficiente, sugere-se que apêndices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4"/>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5"/>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6"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xml:space="preserve">, e nos termos do art. 17 da Lei nº 12.995, de 2014, todos os atos processuais das investigações e procedimentos de defesa comercial </w:t>
      </w:r>
      <w:r w:rsidRPr="00DB128C">
        <w:rPr>
          <w:rFonts w:asciiTheme="minorHAnsi" w:hAnsiTheme="minorHAnsi" w:cstheme="minorHAnsi"/>
          <w:szCs w:val="24"/>
        </w:rPr>
        <w:lastRenderedPageBreak/>
        <w:t>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7" w:name="_Toc340425358"/>
      <w:r w:rsidR="00427F90" w:rsidRPr="00DB128C">
        <w:rPr>
          <w:rFonts w:asciiTheme="minorHAnsi" w:hAnsiTheme="minorHAnsi" w:cstheme="minorHAnsi"/>
        </w:rPr>
        <w:t>Dados gerais</w:t>
      </w:r>
      <w:bookmarkEnd w:id="7"/>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8"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8"/>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w:t>
      </w:r>
      <w:proofErr w:type="spellStart"/>
      <w:r w:rsidR="00E12A45" w:rsidRPr="00DB128C">
        <w:rPr>
          <w:rFonts w:asciiTheme="minorHAnsi" w:hAnsiTheme="minorHAnsi" w:cstheme="minorHAnsi"/>
          <w:szCs w:val="24"/>
        </w:rPr>
        <w:t>fornecer</w:t>
      </w:r>
      <w:proofErr w:type="spellEnd"/>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E044C8" w:rsidRDefault="00A54FB2" w:rsidP="004C2FAF">
            <w:pPr>
              <w:widowControl w:val="0"/>
              <w:ind w:left="-142" w:right="-199"/>
              <w:rPr>
                <w:rFonts w:asciiTheme="minorHAnsi" w:hAnsiTheme="minorHAnsi" w:cstheme="minorHAnsi"/>
                <w:bCs/>
                <w:i/>
                <w:szCs w:val="24"/>
              </w:rPr>
            </w:pPr>
            <w:r w:rsidRPr="00DB128C">
              <w:rPr>
                <w:rFonts w:asciiTheme="minorHAnsi" w:hAnsiTheme="minorHAnsi" w:cstheme="minorHAnsi"/>
                <w:b/>
                <w:iCs/>
                <w:szCs w:val="24"/>
              </w:rPr>
              <w:t xml:space="preserve"> </w:t>
            </w:r>
            <w:r w:rsidR="00427F90" w:rsidRPr="00E044C8">
              <w:rPr>
                <w:rFonts w:asciiTheme="minorHAnsi" w:hAnsiTheme="minorHAnsi" w:cstheme="minorHAnsi"/>
                <w:bCs/>
                <w:i/>
                <w:szCs w:val="24"/>
              </w:rPr>
              <w:t xml:space="preserve">Trading </w:t>
            </w:r>
            <w:proofErr w:type="spellStart"/>
            <w:r w:rsidR="00427F90" w:rsidRPr="00E044C8">
              <w:rPr>
                <w:rFonts w:asciiTheme="minorHAnsi" w:hAnsiTheme="minorHAnsi" w:cstheme="minorHAnsi"/>
                <w:bCs/>
                <w:i/>
                <w:szCs w:val="24"/>
              </w:rPr>
              <w:t>company</w:t>
            </w:r>
            <w:proofErr w:type="spellEnd"/>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0102684A" w:rsidR="008A4874" w:rsidRPr="00E044C8" w:rsidRDefault="00427F90" w:rsidP="008A4874">
      <w:pPr>
        <w:jc w:val="both"/>
        <w:rPr>
          <w:rFonts w:asciiTheme="minorHAnsi" w:hAnsiTheme="minorHAnsi" w:cstheme="minorHAnsi"/>
          <w:bCs/>
          <w:szCs w:val="24"/>
        </w:rPr>
      </w:pPr>
      <w:r w:rsidRPr="00E044C8">
        <w:rPr>
          <w:rFonts w:asciiTheme="minorHAnsi" w:hAnsiTheme="minorHAnsi" w:cstheme="minorHAnsi"/>
          <w:bCs/>
          <w:szCs w:val="24"/>
        </w:rPr>
        <w:t>i)</w:t>
      </w:r>
      <w:r w:rsidRPr="00E044C8">
        <w:rPr>
          <w:rFonts w:asciiTheme="minorHAnsi" w:hAnsiTheme="minorHAnsi" w:cstheme="minorHAnsi"/>
          <w:bCs/>
          <w:szCs w:val="24"/>
        </w:rPr>
        <w:tab/>
      </w:r>
      <w:r w:rsidR="002A7580">
        <w:rPr>
          <w:rFonts w:asciiTheme="minorHAnsi" w:hAnsiTheme="minorHAnsi" w:cstheme="minorHAnsi"/>
          <w:bCs/>
          <w:szCs w:val="24"/>
        </w:rPr>
        <w:t xml:space="preserve">Aços </w:t>
      </w:r>
      <w:proofErr w:type="spellStart"/>
      <w:r w:rsidR="002A7580">
        <w:rPr>
          <w:rFonts w:asciiTheme="minorHAnsi" w:hAnsiTheme="minorHAnsi" w:cstheme="minorHAnsi"/>
          <w:bCs/>
          <w:szCs w:val="24"/>
        </w:rPr>
        <w:t>pré</w:t>
      </w:r>
      <w:proofErr w:type="spellEnd"/>
      <w:r w:rsidR="002A7580">
        <w:rPr>
          <w:rFonts w:asciiTheme="minorHAnsi" w:hAnsiTheme="minorHAnsi" w:cstheme="minorHAnsi"/>
          <w:bCs/>
          <w:szCs w:val="24"/>
        </w:rPr>
        <w:t>-pintados</w:t>
      </w:r>
      <w:r w:rsidR="008A444C" w:rsidRPr="00E044C8">
        <w:rPr>
          <w:rFonts w:asciiTheme="minorHAnsi" w:hAnsiTheme="minorHAnsi" w:cstheme="minorHAnsi"/>
          <w:bCs/>
          <w:szCs w:val="24"/>
        </w:rPr>
        <w:t>, comumente classificad</w:t>
      </w:r>
      <w:r w:rsidR="00EC1AB5">
        <w:rPr>
          <w:rFonts w:asciiTheme="minorHAnsi" w:hAnsiTheme="minorHAnsi" w:cstheme="minorHAnsi"/>
          <w:bCs/>
          <w:szCs w:val="24"/>
        </w:rPr>
        <w:t>os</w:t>
      </w:r>
      <w:r w:rsidR="008A444C" w:rsidRPr="00E044C8">
        <w:rPr>
          <w:rFonts w:asciiTheme="minorHAnsi" w:hAnsiTheme="minorHAnsi" w:cstheme="minorHAnsi"/>
          <w:bCs/>
          <w:szCs w:val="24"/>
        </w:rPr>
        <w:t xml:space="preserve"> nos subitens da Nomenclatura Comum do Mercosul – NCM </w:t>
      </w:r>
      <w:r w:rsidR="002A7580" w:rsidRPr="0013438F">
        <w:rPr>
          <w:rFonts w:asciiTheme="minorHAnsi" w:hAnsiTheme="minorHAnsi" w:cstheme="minorHAnsi"/>
        </w:rPr>
        <w:t>7210.70.10, 7210.70.20, 7212.40.10, 7212.40.21 e 7212.40.29</w:t>
      </w:r>
      <w:r w:rsidR="002A7580" w:rsidRPr="0013438F">
        <w:rPr>
          <w:rFonts w:asciiTheme="minorHAnsi" w:hAnsiTheme="minorHAnsi" w:cstheme="minorHAnsi"/>
          <w:szCs w:val="24"/>
        </w:rPr>
        <w:t>, a partir de 01/07/2022, originári</w:t>
      </w:r>
      <w:r w:rsidR="00EC1AB5">
        <w:rPr>
          <w:rFonts w:asciiTheme="minorHAnsi" w:hAnsiTheme="minorHAnsi" w:cstheme="minorHAnsi"/>
          <w:szCs w:val="24"/>
        </w:rPr>
        <w:t>os</w:t>
      </w:r>
      <w:r w:rsidR="002A7580" w:rsidRPr="0013438F">
        <w:rPr>
          <w:rFonts w:asciiTheme="minorHAnsi" w:hAnsiTheme="minorHAnsi" w:cstheme="minorHAnsi"/>
          <w:szCs w:val="24"/>
        </w:rPr>
        <w:t xml:space="preserve"> da China</w:t>
      </w:r>
      <w:r w:rsidR="002A7580">
        <w:rPr>
          <w:rFonts w:asciiTheme="minorHAnsi" w:hAnsiTheme="minorHAnsi" w:cstheme="minorHAnsi"/>
          <w:szCs w:val="24"/>
        </w:rPr>
        <w:t xml:space="preserve"> </w:t>
      </w:r>
      <w:r w:rsidR="008A444C" w:rsidRPr="00E044C8">
        <w:rPr>
          <w:rFonts w:asciiTheme="minorHAnsi" w:hAnsiTheme="minorHAnsi" w:cstheme="minorHAnsi"/>
          <w:bCs/>
          <w:szCs w:val="24"/>
        </w:rPr>
        <w:t>para o Brasil</w:t>
      </w:r>
      <w:r w:rsidR="008A4874" w:rsidRPr="00E044C8">
        <w:rPr>
          <w:rFonts w:asciiTheme="minorHAnsi" w:hAnsiTheme="minorHAnsi" w:cstheme="minorHAnsi"/>
          <w:bCs/>
          <w:szCs w:val="24"/>
        </w:rPr>
        <w:t>.</w:t>
      </w:r>
    </w:p>
    <w:p w14:paraId="37EA7BA8" w14:textId="441231A6" w:rsidR="00EB1772" w:rsidRDefault="00EB1772" w:rsidP="00EB1772">
      <w:pPr>
        <w:ind w:firstLine="708"/>
        <w:contextualSpacing/>
        <w:jc w:val="both"/>
        <w:rPr>
          <w:rFonts w:asciiTheme="minorHAnsi" w:hAnsiTheme="minorHAnsi" w:cstheme="minorHAnsi"/>
        </w:rPr>
      </w:pPr>
      <w:bookmarkStart w:id="9" w:name="_Hlk141283116"/>
      <w:r w:rsidRPr="00746F3B">
        <w:rPr>
          <w:rFonts w:asciiTheme="minorHAnsi" w:hAnsiTheme="minorHAnsi" w:cstheme="minorHAnsi"/>
          <w:bCs/>
          <w:szCs w:val="24"/>
        </w:rPr>
        <w:t>O produ</w:t>
      </w:r>
      <w:r w:rsidRPr="002A7580">
        <w:rPr>
          <w:rFonts w:asciiTheme="minorHAnsi" w:hAnsiTheme="minorHAnsi" w:cstheme="minorHAnsi"/>
          <w:bCs/>
          <w:szCs w:val="24"/>
        </w:rPr>
        <w:t>to</w:t>
      </w:r>
      <w:r w:rsidR="002A7580">
        <w:rPr>
          <w:rFonts w:asciiTheme="minorHAnsi" w:hAnsiTheme="minorHAnsi" w:cstheme="minorHAnsi"/>
          <w:bCs/>
          <w:szCs w:val="24"/>
        </w:rPr>
        <w:t xml:space="preserve"> </w:t>
      </w:r>
      <w:r w:rsidR="002A7580" w:rsidRPr="002A7580">
        <w:rPr>
          <w:rFonts w:asciiTheme="minorHAnsi" w:hAnsiTheme="minorHAnsi" w:cstheme="minorHAnsi"/>
        </w:rPr>
        <w:t>objeto da investigação são planos laminados de aço carbono, revestidos em uma ou ambas as faces por camada de tinta, iguais ou diferenciadas por face, com substrato de aço baixo carbono revestido ou não, ou revestidos com plástico. Fornecidos em bobinas ou chapas, com ou sem filme protetivo ou decorativo</w:t>
      </w:r>
      <w:r w:rsidR="002A7580">
        <w:rPr>
          <w:rFonts w:asciiTheme="minorHAnsi" w:hAnsiTheme="minorHAnsi" w:cstheme="minorHAnsi"/>
        </w:rPr>
        <w:t>.</w:t>
      </w:r>
    </w:p>
    <w:p w14:paraId="7E51A535" w14:textId="77777777" w:rsidR="002A7580" w:rsidRPr="00746F3B" w:rsidRDefault="002A7580" w:rsidP="00EB1772">
      <w:pPr>
        <w:ind w:firstLine="708"/>
        <w:contextualSpacing/>
        <w:jc w:val="both"/>
        <w:rPr>
          <w:rFonts w:asciiTheme="minorHAnsi" w:hAnsiTheme="minorHAnsi" w:cstheme="minorHAnsi"/>
          <w:bCs/>
          <w:szCs w:val="24"/>
        </w:rPr>
      </w:pPr>
    </w:p>
    <w:bookmarkEnd w:id="9"/>
    <w:p w14:paraId="1360F886" w14:textId="5333ED8F" w:rsidR="008A444C" w:rsidRDefault="008A444C" w:rsidP="008A444C">
      <w:pPr>
        <w:ind w:left="-142" w:right="-199" w:firstLine="851"/>
        <w:jc w:val="both"/>
        <w:rPr>
          <w:rFonts w:asciiTheme="minorHAnsi" w:hAnsiTheme="minorHAnsi" w:cstheme="minorHAnsi"/>
          <w:bCs/>
          <w:szCs w:val="24"/>
        </w:rPr>
      </w:pPr>
    </w:p>
    <w:p w14:paraId="0A2D6177" w14:textId="77777777" w:rsidR="00EB1772" w:rsidRPr="008A444C" w:rsidRDefault="00EB1772" w:rsidP="008A444C">
      <w:pPr>
        <w:ind w:left="-142" w:right="-199" w:firstLine="851"/>
        <w:jc w:val="both"/>
        <w:rPr>
          <w:rFonts w:asciiTheme="minorHAnsi" w:hAnsiTheme="minorHAnsi" w:cstheme="minorHAnsi"/>
          <w:bCs/>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proofErr w:type="spellStart"/>
      <w:r w:rsidRPr="00DB128C">
        <w:rPr>
          <w:rFonts w:asciiTheme="minorHAnsi" w:hAnsiTheme="minorHAnsi" w:cstheme="minorHAnsi"/>
          <w:b/>
          <w:bCs/>
          <w:sz w:val="24"/>
        </w:rPr>
        <w:t>ii</w:t>
      </w:r>
      <w:proofErr w:type="spellEnd"/>
      <w:r w:rsidRPr="00DB128C">
        <w:rPr>
          <w:rFonts w:asciiTheme="minorHAnsi" w:hAnsiTheme="minorHAnsi" w:cstheme="minorHAnsi"/>
          <w:b/>
          <w:bCs/>
          <w:sz w:val="24"/>
        </w:rPr>
        <w:t>)</w:t>
      </w:r>
      <w:r w:rsidRPr="00DB128C">
        <w:rPr>
          <w:rFonts w:asciiTheme="minorHAnsi" w:hAnsiTheme="minorHAnsi" w:cstheme="minorHAnsi"/>
          <w:bCs/>
          <w:sz w:val="24"/>
        </w:rPr>
        <w:tab/>
      </w:r>
      <w:r w:rsidRPr="00EB1772">
        <w:rPr>
          <w:rFonts w:asciiTheme="minorHAnsi" w:hAnsiTheme="minorHAnsi" w:cstheme="minorHAnsi"/>
          <w:b/>
          <w:sz w:val="24"/>
        </w:rPr>
        <w:t xml:space="preserve">Período </w:t>
      </w:r>
      <w:r w:rsidR="00376F8D" w:rsidRPr="00EB1772">
        <w:rPr>
          <w:rFonts w:asciiTheme="minorHAnsi" w:hAnsiTheme="minorHAnsi" w:cstheme="minorHAnsi"/>
          <w:b/>
          <w:sz w:val="24"/>
        </w:rPr>
        <w:t>de</w:t>
      </w:r>
      <w:r w:rsidRPr="00EB1772">
        <w:rPr>
          <w:rFonts w:asciiTheme="minorHAnsi" w:hAnsiTheme="minorHAnsi" w:cstheme="minorHAnsi"/>
          <w:b/>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21E8F684" w14:textId="26E0EFD6" w:rsidR="00427F90" w:rsidRDefault="00CC3D1B" w:rsidP="002A7580">
      <w:pPr>
        <w:ind w:firstLine="708"/>
        <w:jc w:val="both"/>
        <w:rPr>
          <w:rFonts w:asciiTheme="minorHAnsi" w:hAnsiTheme="minorHAnsi" w:cstheme="minorHAnsi"/>
          <w:b/>
          <w:szCs w:val="24"/>
        </w:rPr>
      </w:pPr>
      <w:r w:rsidRPr="00BF7D7A">
        <w:rPr>
          <w:rFonts w:asciiTheme="minorHAnsi" w:hAnsiTheme="minorHAnsi" w:cstheme="minorHAnsi"/>
          <w:szCs w:val="24"/>
        </w:rPr>
        <w:t>J</w:t>
      </w:r>
      <w:r w:rsidR="002A7580">
        <w:rPr>
          <w:rFonts w:asciiTheme="minorHAnsi" w:hAnsiTheme="minorHAnsi" w:cstheme="minorHAnsi"/>
          <w:szCs w:val="24"/>
        </w:rPr>
        <w:t>ulho de 20</w:t>
      </w:r>
      <w:ins w:id="10" w:author="Hearle Vieira Calvão" w:date="2024-03-15T13:30:00Z">
        <w:r w:rsidR="009A2E47">
          <w:rPr>
            <w:rFonts w:asciiTheme="minorHAnsi" w:hAnsiTheme="minorHAnsi" w:cstheme="minorHAnsi"/>
            <w:szCs w:val="24"/>
          </w:rPr>
          <w:t>22</w:t>
        </w:r>
      </w:ins>
      <w:del w:id="11" w:author="Hearle Vieira Calvão" w:date="2024-03-15T13:30:00Z">
        <w:r w:rsidR="002A7580" w:rsidDel="009A2E47">
          <w:rPr>
            <w:rFonts w:asciiTheme="minorHAnsi" w:hAnsiTheme="minorHAnsi" w:cstheme="minorHAnsi"/>
            <w:szCs w:val="24"/>
          </w:rPr>
          <w:delText>18</w:delText>
        </w:r>
      </w:del>
      <w:r w:rsidR="002A7580">
        <w:rPr>
          <w:rFonts w:asciiTheme="minorHAnsi" w:hAnsiTheme="minorHAnsi" w:cstheme="minorHAnsi"/>
          <w:szCs w:val="24"/>
        </w:rPr>
        <w:t xml:space="preserve"> a junho de 2023</w:t>
      </w:r>
    </w:p>
    <w:p w14:paraId="5B392BEE" w14:textId="1314884A" w:rsidR="00EB1772" w:rsidRDefault="00EB1772" w:rsidP="004C2FAF">
      <w:pPr>
        <w:ind w:left="-142" w:right="-199"/>
        <w:jc w:val="both"/>
        <w:rPr>
          <w:rFonts w:asciiTheme="minorHAnsi" w:hAnsiTheme="minorHAnsi" w:cstheme="minorHAnsi"/>
          <w:b/>
          <w:szCs w:val="24"/>
        </w:rPr>
      </w:pPr>
    </w:p>
    <w:p w14:paraId="15BD27A6" w14:textId="77777777" w:rsidR="00EB1772" w:rsidRPr="00DB128C" w:rsidRDefault="00EB1772"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EB1772" w:rsidRDefault="00427F90" w:rsidP="004C2FAF">
      <w:pPr>
        <w:pStyle w:val="Recuodecorpodetexto"/>
        <w:ind w:left="-142" w:right="-199" w:firstLine="0"/>
        <w:rPr>
          <w:rFonts w:asciiTheme="minorHAnsi" w:hAnsiTheme="minorHAnsi" w:cstheme="minorHAnsi"/>
          <w:b/>
          <w:bCs/>
          <w:sz w:val="24"/>
        </w:rPr>
      </w:pPr>
      <w:proofErr w:type="spellStart"/>
      <w:r w:rsidRPr="00EB1772">
        <w:rPr>
          <w:rFonts w:asciiTheme="minorHAnsi" w:hAnsiTheme="minorHAnsi" w:cstheme="minorHAnsi"/>
          <w:b/>
          <w:bCs/>
          <w:sz w:val="24"/>
        </w:rPr>
        <w:t>iii</w:t>
      </w:r>
      <w:proofErr w:type="spellEnd"/>
      <w:r w:rsidRPr="00EB1772">
        <w:rPr>
          <w:rFonts w:asciiTheme="minorHAnsi" w:hAnsiTheme="minorHAnsi" w:cstheme="minorHAnsi"/>
          <w:b/>
          <w:bCs/>
          <w:sz w:val="24"/>
        </w:rPr>
        <w:t>)</w:t>
      </w:r>
      <w:r w:rsidRPr="00EB1772">
        <w:rPr>
          <w:rFonts w:asciiTheme="minorHAnsi" w:hAnsiTheme="minorHAnsi" w:cstheme="minorHAnsi"/>
          <w:b/>
          <w:bCs/>
          <w:sz w:val="24"/>
        </w:rPr>
        <w:tab/>
        <w:t xml:space="preserve">Período </w:t>
      </w:r>
      <w:r w:rsidR="00376F8D" w:rsidRPr="00EB1772">
        <w:rPr>
          <w:rFonts w:asciiTheme="minorHAnsi" w:hAnsiTheme="minorHAnsi" w:cstheme="minorHAnsi"/>
          <w:b/>
          <w:bCs/>
          <w:sz w:val="24"/>
        </w:rPr>
        <w:t>de</w:t>
      </w:r>
      <w:r w:rsidRPr="00EB1772">
        <w:rPr>
          <w:rFonts w:asciiTheme="minorHAnsi" w:hAnsiTheme="minorHAnsi" w:cstheme="minorHAnsi"/>
          <w:b/>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7780CF82" w14:textId="2727A2A5" w:rsidR="00CC3D1B" w:rsidRPr="00BF7D7A" w:rsidRDefault="00CC3D1B" w:rsidP="00CC3D1B">
      <w:pPr>
        <w:ind w:firstLine="708"/>
        <w:jc w:val="both"/>
        <w:rPr>
          <w:rFonts w:asciiTheme="minorHAnsi" w:hAnsiTheme="minorHAnsi" w:cstheme="minorHAnsi"/>
          <w:szCs w:val="24"/>
        </w:rPr>
      </w:pPr>
      <w:r w:rsidRPr="00BF7D7A">
        <w:rPr>
          <w:rFonts w:asciiTheme="minorHAnsi" w:hAnsiTheme="minorHAnsi" w:cstheme="minorHAnsi"/>
          <w:szCs w:val="24"/>
        </w:rPr>
        <w:t>J</w:t>
      </w:r>
      <w:r w:rsidR="002A7580">
        <w:rPr>
          <w:rFonts w:asciiTheme="minorHAnsi" w:hAnsiTheme="minorHAnsi" w:cstheme="minorHAnsi"/>
          <w:szCs w:val="24"/>
        </w:rPr>
        <w:t>ulho de 2018</w:t>
      </w:r>
      <w:r w:rsidRPr="00BF7D7A">
        <w:rPr>
          <w:rFonts w:asciiTheme="minorHAnsi" w:hAnsiTheme="minorHAnsi" w:cstheme="minorHAnsi"/>
          <w:szCs w:val="24"/>
        </w:rPr>
        <w:t xml:space="preserve"> a </w:t>
      </w:r>
      <w:r w:rsidR="002A7580">
        <w:rPr>
          <w:rFonts w:asciiTheme="minorHAnsi" w:hAnsiTheme="minorHAnsi" w:cstheme="minorHAnsi"/>
          <w:szCs w:val="24"/>
        </w:rPr>
        <w:t xml:space="preserve">junho </w:t>
      </w:r>
      <w:r w:rsidRPr="00BF7D7A">
        <w:rPr>
          <w:rFonts w:asciiTheme="minorHAnsi" w:hAnsiTheme="minorHAnsi" w:cstheme="minorHAnsi"/>
          <w:szCs w:val="24"/>
        </w:rPr>
        <w:t>de 202</w:t>
      </w:r>
      <w:r w:rsidR="002A7580">
        <w:rPr>
          <w:rFonts w:asciiTheme="minorHAnsi" w:hAnsiTheme="minorHAnsi" w:cstheme="minorHAnsi"/>
          <w:szCs w:val="24"/>
        </w:rPr>
        <w:t>3</w:t>
      </w:r>
      <w:r w:rsidRPr="00BF7D7A">
        <w:rPr>
          <w:rFonts w:asciiTheme="minorHAnsi" w:hAnsiTheme="minorHAnsi" w:cstheme="minorHAnsi"/>
          <w:szCs w:val="24"/>
        </w:rPr>
        <w:t>, dividido em cinco períodos conforme abaixo:</w:t>
      </w:r>
    </w:p>
    <w:p w14:paraId="23A5AC55" w14:textId="77777777" w:rsidR="00CC3D1B" w:rsidRPr="00E6797A" w:rsidRDefault="00CC3D1B" w:rsidP="00CC3D1B">
      <w:pPr>
        <w:tabs>
          <w:tab w:val="num" w:pos="0"/>
        </w:tabs>
        <w:jc w:val="both"/>
        <w:rPr>
          <w:rFonts w:asciiTheme="minorHAnsi" w:hAnsiTheme="minorHAnsi" w:cstheme="minorHAnsi"/>
          <w:szCs w:val="24"/>
        </w:rPr>
      </w:pPr>
    </w:p>
    <w:p w14:paraId="25D10755" w14:textId="45A15BDD" w:rsidR="00CC3D1B" w:rsidRPr="00BF7D7A" w:rsidRDefault="00CC3D1B" w:rsidP="00CC3D1B">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BF7D7A">
        <w:rPr>
          <w:rFonts w:asciiTheme="minorHAnsi" w:hAnsiTheme="minorHAnsi" w:cstheme="minorHAnsi"/>
          <w:b w:val="0"/>
          <w:szCs w:val="24"/>
        </w:rPr>
        <w:t xml:space="preserve">P1 – </w:t>
      </w:r>
      <w:bookmarkStart w:id="12" w:name="_Hlk158132481"/>
      <w:r w:rsidR="002A7580">
        <w:rPr>
          <w:rFonts w:asciiTheme="minorHAnsi" w:hAnsiTheme="minorHAnsi" w:cstheme="minorHAnsi"/>
          <w:b w:val="0"/>
          <w:szCs w:val="24"/>
        </w:rPr>
        <w:t>julho de 2018</w:t>
      </w:r>
      <w:r w:rsidRPr="00BF7D7A">
        <w:rPr>
          <w:rFonts w:asciiTheme="minorHAnsi" w:hAnsiTheme="minorHAnsi" w:cstheme="minorHAnsi"/>
          <w:b w:val="0"/>
          <w:szCs w:val="24"/>
        </w:rPr>
        <w:t xml:space="preserve"> a </w:t>
      </w:r>
      <w:r w:rsidR="002A7580">
        <w:rPr>
          <w:rFonts w:asciiTheme="minorHAnsi" w:hAnsiTheme="minorHAnsi" w:cstheme="minorHAnsi"/>
          <w:b w:val="0"/>
          <w:szCs w:val="24"/>
        </w:rPr>
        <w:t>junho</w:t>
      </w:r>
      <w:r w:rsidRPr="00BF7D7A">
        <w:rPr>
          <w:rFonts w:asciiTheme="minorHAnsi" w:hAnsiTheme="minorHAnsi" w:cstheme="minorHAnsi"/>
          <w:b w:val="0"/>
          <w:szCs w:val="24"/>
        </w:rPr>
        <w:t xml:space="preserve"> de 201</w:t>
      </w:r>
      <w:r w:rsidR="002A7580">
        <w:rPr>
          <w:rFonts w:asciiTheme="minorHAnsi" w:hAnsiTheme="minorHAnsi" w:cstheme="minorHAnsi"/>
          <w:b w:val="0"/>
          <w:szCs w:val="24"/>
        </w:rPr>
        <w:t>9</w:t>
      </w:r>
      <w:bookmarkEnd w:id="12"/>
    </w:p>
    <w:p w14:paraId="50F09BFC" w14:textId="1A60A4E7" w:rsidR="002A7580" w:rsidRDefault="00CC3D1B" w:rsidP="00CC3D1B">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BF7D7A">
        <w:rPr>
          <w:rFonts w:asciiTheme="minorHAnsi" w:hAnsiTheme="minorHAnsi" w:cstheme="minorHAnsi"/>
          <w:b w:val="0"/>
          <w:szCs w:val="24"/>
        </w:rPr>
        <w:t xml:space="preserve">P2 – </w:t>
      </w:r>
      <w:r w:rsidR="002A7580">
        <w:rPr>
          <w:rFonts w:asciiTheme="minorHAnsi" w:hAnsiTheme="minorHAnsi" w:cstheme="minorHAnsi"/>
          <w:b w:val="0"/>
          <w:szCs w:val="24"/>
        </w:rPr>
        <w:t>julho de 2019</w:t>
      </w:r>
      <w:r w:rsidR="002A7580" w:rsidRPr="00BF7D7A">
        <w:rPr>
          <w:rFonts w:asciiTheme="minorHAnsi" w:hAnsiTheme="minorHAnsi" w:cstheme="minorHAnsi"/>
          <w:b w:val="0"/>
          <w:szCs w:val="24"/>
        </w:rPr>
        <w:t xml:space="preserve"> a </w:t>
      </w:r>
      <w:r w:rsidR="002A7580">
        <w:rPr>
          <w:rFonts w:asciiTheme="minorHAnsi" w:hAnsiTheme="minorHAnsi" w:cstheme="minorHAnsi"/>
          <w:b w:val="0"/>
          <w:szCs w:val="24"/>
        </w:rPr>
        <w:t>junho</w:t>
      </w:r>
      <w:r w:rsidR="002A7580" w:rsidRPr="00BF7D7A">
        <w:rPr>
          <w:rFonts w:asciiTheme="minorHAnsi" w:hAnsiTheme="minorHAnsi" w:cstheme="minorHAnsi"/>
          <w:b w:val="0"/>
          <w:szCs w:val="24"/>
        </w:rPr>
        <w:t xml:space="preserve"> de 20</w:t>
      </w:r>
      <w:r w:rsidR="002A7580">
        <w:rPr>
          <w:rFonts w:asciiTheme="minorHAnsi" w:hAnsiTheme="minorHAnsi" w:cstheme="minorHAnsi"/>
          <w:b w:val="0"/>
          <w:szCs w:val="24"/>
        </w:rPr>
        <w:t>20</w:t>
      </w:r>
    </w:p>
    <w:p w14:paraId="774737F5" w14:textId="22A8DC57" w:rsidR="00CC3D1B" w:rsidRPr="00BF7D7A" w:rsidRDefault="00CC3D1B" w:rsidP="00CC3D1B">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BF7D7A">
        <w:rPr>
          <w:rFonts w:asciiTheme="minorHAnsi" w:hAnsiTheme="minorHAnsi" w:cstheme="minorHAnsi"/>
          <w:b w:val="0"/>
          <w:szCs w:val="24"/>
        </w:rPr>
        <w:t xml:space="preserve">P3 – </w:t>
      </w:r>
      <w:r w:rsidR="002A7580">
        <w:rPr>
          <w:rFonts w:asciiTheme="minorHAnsi" w:hAnsiTheme="minorHAnsi" w:cstheme="minorHAnsi"/>
          <w:b w:val="0"/>
          <w:szCs w:val="24"/>
        </w:rPr>
        <w:t>julho de 2020</w:t>
      </w:r>
      <w:r w:rsidR="002A7580" w:rsidRPr="00BF7D7A">
        <w:rPr>
          <w:rFonts w:asciiTheme="minorHAnsi" w:hAnsiTheme="minorHAnsi" w:cstheme="minorHAnsi"/>
          <w:b w:val="0"/>
          <w:szCs w:val="24"/>
        </w:rPr>
        <w:t xml:space="preserve"> a </w:t>
      </w:r>
      <w:r w:rsidR="002A7580">
        <w:rPr>
          <w:rFonts w:asciiTheme="minorHAnsi" w:hAnsiTheme="minorHAnsi" w:cstheme="minorHAnsi"/>
          <w:b w:val="0"/>
          <w:szCs w:val="24"/>
        </w:rPr>
        <w:t>junho</w:t>
      </w:r>
      <w:r w:rsidR="002A7580" w:rsidRPr="00BF7D7A">
        <w:rPr>
          <w:rFonts w:asciiTheme="minorHAnsi" w:hAnsiTheme="minorHAnsi" w:cstheme="minorHAnsi"/>
          <w:b w:val="0"/>
          <w:szCs w:val="24"/>
        </w:rPr>
        <w:t xml:space="preserve"> de 20</w:t>
      </w:r>
      <w:r w:rsidR="002A7580">
        <w:rPr>
          <w:rFonts w:asciiTheme="minorHAnsi" w:hAnsiTheme="minorHAnsi" w:cstheme="minorHAnsi"/>
          <w:b w:val="0"/>
          <w:szCs w:val="24"/>
        </w:rPr>
        <w:t>21</w:t>
      </w:r>
    </w:p>
    <w:p w14:paraId="023ABA61" w14:textId="30A9BD4C" w:rsidR="00CC3D1B" w:rsidRPr="00BF7D7A" w:rsidRDefault="00CC3D1B" w:rsidP="00CC3D1B">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BF7D7A">
        <w:rPr>
          <w:rFonts w:asciiTheme="minorHAnsi" w:hAnsiTheme="minorHAnsi" w:cstheme="minorHAnsi"/>
          <w:b w:val="0"/>
          <w:szCs w:val="24"/>
        </w:rPr>
        <w:t xml:space="preserve">P4 – </w:t>
      </w:r>
      <w:r w:rsidR="002A7580">
        <w:rPr>
          <w:rFonts w:asciiTheme="minorHAnsi" w:hAnsiTheme="minorHAnsi" w:cstheme="minorHAnsi"/>
          <w:b w:val="0"/>
          <w:szCs w:val="24"/>
        </w:rPr>
        <w:t>julho de 2021</w:t>
      </w:r>
      <w:r w:rsidR="002A7580" w:rsidRPr="00BF7D7A">
        <w:rPr>
          <w:rFonts w:asciiTheme="minorHAnsi" w:hAnsiTheme="minorHAnsi" w:cstheme="minorHAnsi"/>
          <w:b w:val="0"/>
          <w:szCs w:val="24"/>
        </w:rPr>
        <w:t xml:space="preserve"> a </w:t>
      </w:r>
      <w:r w:rsidR="002A7580">
        <w:rPr>
          <w:rFonts w:asciiTheme="minorHAnsi" w:hAnsiTheme="minorHAnsi" w:cstheme="minorHAnsi"/>
          <w:b w:val="0"/>
          <w:szCs w:val="24"/>
        </w:rPr>
        <w:t>junho</w:t>
      </w:r>
      <w:r w:rsidR="002A7580" w:rsidRPr="00BF7D7A">
        <w:rPr>
          <w:rFonts w:asciiTheme="minorHAnsi" w:hAnsiTheme="minorHAnsi" w:cstheme="minorHAnsi"/>
          <w:b w:val="0"/>
          <w:szCs w:val="24"/>
        </w:rPr>
        <w:t xml:space="preserve"> de 20</w:t>
      </w:r>
      <w:r w:rsidR="002A7580">
        <w:rPr>
          <w:rFonts w:asciiTheme="minorHAnsi" w:hAnsiTheme="minorHAnsi" w:cstheme="minorHAnsi"/>
          <w:b w:val="0"/>
          <w:szCs w:val="24"/>
        </w:rPr>
        <w:t>22</w:t>
      </w:r>
    </w:p>
    <w:p w14:paraId="73D50C8A" w14:textId="32E4B542" w:rsidR="008A4874" w:rsidRPr="00DB128C" w:rsidRDefault="00CC3D1B" w:rsidP="00CC3D1B">
      <w:pPr>
        <w:ind w:firstLine="708"/>
        <w:jc w:val="both"/>
        <w:rPr>
          <w:rFonts w:asciiTheme="minorHAnsi" w:hAnsiTheme="minorHAnsi" w:cstheme="minorHAnsi"/>
          <w:szCs w:val="24"/>
        </w:rPr>
      </w:pPr>
      <w:r w:rsidRPr="00BF7D7A">
        <w:rPr>
          <w:rFonts w:asciiTheme="minorHAnsi" w:hAnsiTheme="minorHAnsi" w:cstheme="minorHAnsi"/>
          <w:szCs w:val="24"/>
        </w:rPr>
        <w:t xml:space="preserve">P5 – </w:t>
      </w:r>
      <w:r w:rsidR="002A7580" w:rsidRPr="002A7580">
        <w:rPr>
          <w:rFonts w:asciiTheme="minorHAnsi" w:hAnsiTheme="minorHAnsi" w:cstheme="minorHAnsi"/>
          <w:bCs/>
          <w:szCs w:val="24"/>
        </w:rPr>
        <w:t>julho de 20</w:t>
      </w:r>
      <w:r w:rsidR="002A7580">
        <w:rPr>
          <w:rFonts w:asciiTheme="minorHAnsi" w:hAnsiTheme="minorHAnsi" w:cstheme="minorHAnsi"/>
          <w:bCs/>
          <w:szCs w:val="24"/>
        </w:rPr>
        <w:t>22</w:t>
      </w:r>
      <w:r w:rsidR="002A7580" w:rsidRPr="002A7580">
        <w:rPr>
          <w:rFonts w:asciiTheme="minorHAnsi" w:hAnsiTheme="minorHAnsi" w:cstheme="minorHAnsi"/>
          <w:bCs/>
          <w:szCs w:val="24"/>
        </w:rPr>
        <w:t xml:space="preserve"> a junho de 20</w:t>
      </w:r>
      <w:r w:rsidR="002A7580">
        <w:rPr>
          <w:rFonts w:asciiTheme="minorHAnsi" w:hAnsiTheme="minorHAnsi" w:cstheme="minorHAnsi"/>
          <w:bCs/>
          <w:szCs w:val="24"/>
        </w:rPr>
        <w:t>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057E6622"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Descrever, detalhadamente</w:t>
      </w:r>
      <w:r w:rsidR="00CC3D1B">
        <w:rPr>
          <w:rFonts w:asciiTheme="minorHAnsi" w:hAnsiTheme="minorHAnsi" w:cstheme="minorHAnsi"/>
          <w:szCs w:val="24"/>
        </w:rPr>
        <w:t xml:space="preserve"> </w:t>
      </w:r>
      <w:r w:rsidR="002A7580">
        <w:rPr>
          <w:rFonts w:asciiTheme="minorHAnsi" w:hAnsiTheme="minorHAnsi" w:cstheme="minorHAnsi"/>
          <w:szCs w:val="24"/>
        </w:rPr>
        <w:t xml:space="preserve">o aço </w:t>
      </w:r>
      <w:proofErr w:type="spellStart"/>
      <w:r w:rsidR="002A7580">
        <w:rPr>
          <w:rFonts w:asciiTheme="minorHAnsi" w:hAnsiTheme="minorHAnsi" w:cstheme="minorHAnsi"/>
          <w:szCs w:val="24"/>
        </w:rPr>
        <w:t>pré</w:t>
      </w:r>
      <w:proofErr w:type="spellEnd"/>
      <w:r w:rsidR="002A7580">
        <w:rPr>
          <w:rFonts w:asciiTheme="minorHAnsi" w:hAnsiTheme="minorHAnsi" w:cstheme="minorHAnsi"/>
          <w:szCs w:val="24"/>
        </w:rPr>
        <w:t>-pintado</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2A7580">
        <w:rPr>
          <w:rFonts w:asciiTheme="minorHAnsi" w:hAnsiTheme="minorHAnsi" w:cstheme="minorHAnsi"/>
          <w:szCs w:val="24"/>
        </w:rPr>
        <w:t>o</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w:t>
      </w:r>
      <w:r w:rsidR="002A7580">
        <w:rPr>
          <w:rFonts w:asciiTheme="minorHAnsi" w:hAnsiTheme="minorHAnsi" w:cstheme="minorHAnsi"/>
          <w:szCs w:val="24"/>
        </w:rPr>
        <w:t xml:space="preserve">o aço </w:t>
      </w:r>
      <w:proofErr w:type="spellStart"/>
      <w:r w:rsidR="002A7580">
        <w:rPr>
          <w:rFonts w:asciiTheme="minorHAnsi" w:hAnsiTheme="minorHAnsi" w:cstheme="minorHAnsi"/>
          <w:szCs w:val="24"/>
        </w:rPr>
        <w:t>pré</w:t>
      </w:r>
      <w:proofErr w:type="spellEnd"/>
      <w:r w:rsidR="002A7580">
        <w:rPr>
          <w:rFonts w:asciiTheme="minorHAnsi" w:hAnsiTheme="minorHAnsi" w:cstheme="minorHAnsi"/>
          <w:szCs w:val="24"/>
        </w:rPr>
        <w:t>-pintado</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01BC6B7F"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EC1AB5">
        <w:rPr>
          <w:rFonts w:asciiTheme="minorHAnsi" w:hAnsiTheme="minorHAnsi" w:cstheme="minorHAnsi"/>
        </w:rPr>
        <w:t xml:space="preserve">o aço </w:t>
      </w:r>
      <w:proofErr w:type="spellStart"/>
      <w:r w:rsidR="00EC1AB5">
        <w:rPr>
          <w:rFonts w:asciiTheme="minorHAnsi" w:hAnsiTheme="minorHAnsi" w:cstheme="minorHAnsi"/>
        </w:rPr>
        <w:t>pré</w:t>
      </w:r>
      <w:proofErr w:type="spellEnd"/>
      <w:r w:rsidR="00EC1AB5">
        <w:rPr>
          <w:rFonts w:asciiTheme="minorHAnsi" w:hAnsiTheme="minorHAnsi" w:cstheme="minorHAnsi"/>
        </w:rPr>
        <w:t>-pintado</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EC1AB5">
        <w:rPr>
          <w:rFonts w:asciiTheme="minorHAnsi" w:hAnsiTheme="minorHAnsi" w:cstheme="minorHAnsi"/>
        </w:rPr>
        <w:t>o</w:t>
      </w:r>
      <w:r w:rsidR="00E53089" w:rsidRPr="00DB128C">
        <w:rPr>
          <w:rFonts w:asciiTheme="minorHAnsi" w:hAnsiTheme="minorHAnsi" w:cstheme="minorHAnsi"/>
        </w:rPr>
        <w:t xml:space="preserve"> a algum processo de transformação e/ou embalagem, descrevendo sucintamente tal processo, ou se </w:t>
      </w:r>
      <w:r w:rsidR="00EC1AB5">
        <w:rPr>
          <w:rFonts w:asciiTheme="minorHAnsi" w:hAnsiTheme="minorHAnsi" w:cstheme="minorHAnsi"/>
        </w:rPr>
        <w:t>o</w:t>
      </w:r>
      <w:r w:rsidR="001D0BCD" w:rsidRPr="00DB128C">
        <w:rPr>
          <w:rFonts w:asciiTheme="minorHAnsi" w:hAnsiTheme="minorHAnsi" w:cstheme="minorHAnsi"/>
        </w:rPr>
        <w:t xml:space="preserve"> </w:t>
      </w:r>
      <w:r w:rsidR="00E53089" w:rsidRPr="00DB128C">
        <w:rPr>
          <w:rFonts w:asciiTheme="minorHAnsi" w:hAnsiTheme="minorHAnsi" w:cstheme="minorHAnsi"/>
        </w:rPr>
        <w:t>utiliza e/ou reven</w:t>
      </w:r>
      <w:r w:rsidR="00A72A84" w:rsidRPr="00DB128C">
        <w:rPr>
          <w:rFonts w:asciiTheme="minorHAnsi" w:hAnsiTheme="minorHAnsi" w:cstheme="minorHAnsi"/>
        </w:rPr>
        <w:t xml:space="preserve">de na forma em que </w:t>
      </w:r>
      <w:r w:rsidR="00CC3D1B">
        <w:rPr>
          <w:rFonts w:asciiTheme="minorHAnsi" w:hAnsiTheme="minorHAnsi" w:cstheme="minorHAnsi"/>
        </w:rPr>
        <w:t>fo</w:t>
      </w:r>
      <w:r w:rsidR="00EC1AB5">
        <w:rPr>
          <w:rFonts w:asciiTheme="minorHAnsi" w:hAnsiTheme="minorHAnsi" w:cstheme="minorHAnsi"/>
        </w:rPr>
        <w:t>i</w:t>
      </w:r>
      <w:r w:rsidR="00A72A84" w:rsidRPr="00DB128C">
        <w:rPr>
          <w:rFonts w:asciiTheme="minorHAnsi" w:hAnsiTheme="minorHAnsi" w:cstheme="minorHAnsi"/>
        </w:rPr>
        <w:t xml:space="preserve"> importad</w:t>
      </w:r>
      <w:r w:rsidR="00EC1AB5">
        <w:rPr>
          <w:rFonts w:asciiTheme="minorHAnsi" w:hAnsiTheme="minorHAnsi" w:cstheme="minorHAnsi"/>
        </w:rPr>
        <w:t>o</w:t>
      </w:r>
      <w:r w:rsidR="00E53089" w:rsidRPr="00DB128C">
        <w:rPr>
          <w:rFonts w:asciiTheme="minorHAnsi" w:hAnsiTheme="minorHAnsi" w:cstheme="minorHAnsi"/>
        </w:rPr>
        <w:t>. Informar, ainda, se</w:t>
      </w:r>
      <w:r w:rsidR="00EC1AB5">
        <w:rPr>
          <w:rFonts w:asciiTheme="minorHAnsi" w:hAnsiTheme="minorHAnsi" w:cstheme="minorHAnsi"/>
        </w:rPr>
        <w:t xml:space="preserve"> o aço </w:t>
      </w:r>
      <w:proofErr w:type="spellStart"/>
      <w:r w:rsidR="00EC1AB5">
        <w:rPr>
          <w:rFonts w:asciiTheme="minorHAnsi" w:hAnsiTheme="minorHAnsi" w:cstheme="minorHAnsi"/>
        </w:rPr>
        <w:t>pré</w:t>
      </w:r>
      <w:proofErr w:type="spellEnd"/>
      <w:r w:rsidR="00EC1AB5">
        <w:rPr>
          <w:rFonts w:asciiTheme="minorHAnsi" w:hAnsiTheme="minorHAnsi" w:cstheme="minorHAnsi"/>
        </w:rPr>
        <w:t>-pintado</w:t>
      </w:r>
      <w:r w:rsidR="00791D6C" w:rsidRPr="00DB128C">
        <w:rPr>
          <w:rFonts w:asciiTheme="minorHAnsi" w:hAnsiTheme="minorHAnsi" w:cstheme="minorHAnsi"/>
        </w:rPr>
        <w:t xml:space="preserve"> </w:t>
      </w:r>
      <w:r w:rsidR="00A72A84" w:rsidRPr="00DB128C">
        <w:rPr>
          <w:rFonts w:asciiTheme="minorHAnsi" w:hAnsiTheme="minorHAnsi" w:cstheme="minorHAnsi"/>
        </w:rPr>
        <w:t>importad</w:t>
      </w:r>
      <w:r w:rsidR="00EC1AB5">
        <w:rPr>
          <w:rFonts w:asciiTheme="minorHAnsi" w:hAnsiTheme="minorHAnsi" w:cstheme="minorHAnsi"/>
        </w:rPr>
        <w:t>o</w:t>
      </w:r>
      <w:r w:rsidR="00A72A84" w:rsidRPr="00DB128C">
        <w:rPr>
          <w:rFonts w:asciiTheme="minorHAnsi" w:hAnsiTheme="minorHAnsi" w:cstheme="minorHAnsi"/>
        </w:rPr>
        <w:t xml:space="preserve"> </w:t>
      </w:r>
      <w:r w:rsidR="00EC1AB5">
        <w:rPr>
          <w:rFonts w:asciiTheme="minorHAnsi" w:hAnsiTheme="minorHAnsi" w:cstheme="minorHAnsi"/>
        </w:rPr>
        <w:t>é</w:t>
      </w:r>
      <w:r w:rsidR="00A72A84" w:rsidRPr="00DB128C">
        <w:rPr>
          <w:rFonts w:asciiTheme="minorHAnsi" w:hAnsiTheme="minorHAnsi" w:cstheme="minorHAnsi"/>
        </w:rPr>
        <w:t xml:space="preserve"> posteriormente exportad</w:t>
      </w:r>
      <w:r w:rsidR="00EC1AB5">
        <w:rPr>
          <w:rFonts w:asciiTheme="minorHAnsi" w:hAnsiTheme="minorHAnsi" w:cstheme="minorHAnsi"/>
        </w:rPr>
        <w:t>o</w:t>
      </w:r>
      <w:r w:rsidR="00A72A84" w:rsidRPr="00DB128C">
        <w:rPr>
          <w:rFonts w:asciiTheme="minorHAnsi" w:hAnsiTheme="minorHAnsi" w:cstheme="minorHAnsi"/>
        </w:rPr>
        <w:t xml:space="preserve"> ou vendid</w:t>
      </w:r>
      <w:r w:rsidR="00EC1AB5">
        <w:rPr>
          <w:rFonts w:asciiTheme="minorHAnsi" w:hAnsiTheme="minorHAnsi" w:cstheme="minorHAnsi"/>
        </w:rPr>
        <w:t>o</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6319C889"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EC1AB5">
        <w:rPr>
          <w:rFonts w:asciiTheme="minorHAnsi" w:hAnsiTheme="minorHAnsi" w:cstheme="minorHAnsi"/>
        </w:rPr>
        <w:t xml:space="preserve">o aço </w:t>
      </w:r>
      <w:proofErr w:type="spellStart"/>
      <w:r w:rsidR="00EC1AB5">
        <w:rPr>
          <w:rFonts w:asciiTheme="minorHAnsi" w:hAnsiTheme="minorHAnsi" w:cstheme="minorHAnsi"/>
        </w:rPr>
        <w:t>pré</w:t>
      </w:r>
      <w:proofErr w:type="spellEnd"/>
      <w:r w:rsidR="00EC1AB5">
        <w:rPr>
          <w:rFonts w:asciiTheme="minorHAnsi" w:hAnsiTheme="minorHAnsi" w:cstheme="minorHAnsi"/>
        </w:rPr>
        <w:t>-pintado</w:t>
      </w:r>
      <w:r w:rsidR="00CC3D1B" w:rsidRPr="00DB128C">
        <w:rPr>
          <w:rFonts w:asciiTheme="minorHAnsi" w:hAnsiTheme="minorHAnsi" w:cstheme="minorHAnsi"/>
        </w:rPr>
        <w:t xml:space="preserve"> importad</w:t>
      </w:r>
      <w:r w:rsidR="00EC1AB5">
        <w:rPr>
          <w:rFonts w:asciiTheme="minorHAnsi" w:hAnsiTheme="minorHAnsi" w:cstheme="minorHAnsi"/>
        </w:rPr>
        <w:t>o</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22EFA122"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57600A" w:rsidRPr="00DB128C">
        <w:rPr>
          <w:rFonts w:asciiTheme="minorHAnsi" w:hAnsiTheme="minorHAnsi" w:cstheme="minorHAnsi"/>
        </w:rPr>
        <w:t xml:space="preserve"> </w:t>
      </w:r>
      <w:r w:rsidR="00EC1AB5">
        <w:rPr>
          <w:rFonts w:asciiTheme="minorHAnsi" w:hAnsiTheme="minorHAnsi" w:cstheme="minorHAnsi"/>
        </w:rPr>
        <w:t xml:space="preserve">aço </w:t>
      </w:r>
      <w:proofErr w:type="spellStart"/>
      <w:r w:rsidR="00EC1AB5">
        <w:rPr>
          <w:rFonts w:asciiTheme="minorHAnsi" w:hAnsiTheme="minorHAnsi" w:cstheme="minorHAnsi"/>
        </w:rPr>
        <w:t>pré</w:t>
      </w:r>
      <w:proofErr w:type="spellEnd"/>
      <w:r w:rsidR="00EC1AB5">
        <w:rPr>
          <w:rFonts w:asciiTheme="minorHAnsi" w:hAnsiTheme="minorHAnsi" w:cstheme="minorHAnsi"/>
        </w:rPr>
        <w:t>-pintado</w:t>
      </w:r>
      <w:r w:rsidR="00EE1750" w:rsidRPr="00DB128C">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DB128C">
        <w:rPr>
          <w:rFonts w:asciiTheme="minorHAnsi" w:hAnsiTheme="minorHAnsi" w:cstheme="minorHAnsi"/>
          <w:szCs w:val="24"/>
        </w:rPr>
        <w:t>anual, etc.</w:t>
      </w:r>
      <w:proofErr w:type="gramEnd"/>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224FFD27" w:rsidR="009661AC" w:rsidRPr="00CC3D1B" w:rsidRDefault="009661AC" w:rsidP="004C2FAF">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r>
      <w:r w:rsidRPr="00CC3D1B">
        <w:rPr>
          <w:rFonts w:asciiTheme="minorHAnsi" w:hAnsiTheme="minorHAnsi" w:cstheme="minorHAnsi"/>
          <w:szCs w:val="24"/>
        </w:rPr>
        <w:t xml:space="preserve">Preencher </w:t>
      </w:r>
      <w:r w:rsidR="00EE0F10" w:rsidRPr="00CC3D1B">
        <w:rPr>
          <w:rFonts w:asciiTheme="minorHAnsi" w:hAnsiTheme="minorHAnsi" w:cstheme="minorHAnsi"/>
          <w:szCs w:val="24"/>
        </w:rPr>
        <w:t>o</w:t>
      </w:r>
      <w:r w:rsidRPr="00CC3D1B">
        <w:rPr>
          <w:rFonts w:asciiTheme="minorHAnsi" w:hAnsiTheme="minorHAnsi" w:cstheme="minorHAnsi"/>
          <w:szCs w:val="24"/>
        </w:rPr>
        <w:t xml:space="preserve"> </w:t>
      </w:r>
      <w:r w:rsidR="00E06566" w:rsidRPr="00CC3D1B">
        <w:rPr>
          <w:rFonts w:asciiTheme="minorHAnsi" w:hAnsiTheme="minorHAnsi" w:cstheme="minorHAnsi"/>
          <w:szCs w:val="24"/>
        </w:rPr>
        <w:t xml:space="preserve">Apêndice </w:t>
      </w:r>
      <w:r w:rsidR="006C0393" w:rsidRPr="00CC3D1B">
        <w:rPr>
          <w:rFonts w:asciiTheme="minorHAnsi" w:hAnsiTheme="minorHAnsi" w:cstheme="minorHAnsi"/>
          <w:szCs w:val="24"/>
        </w:rPr>
        <w:t>I</w:t>
      </w:r>
      <w:r w:rsidR="00724847" w:rsidRPr="00CC3D1B">
        <w:rPr>
          <w:rFonts w:asciiTheme="minorHAnsi" w:hAnsiTheme="minorHAnsi" w:cstheme="minorHAnsi"/>
          <w:szCs w:val="24"/>
        </w:rPr>
        <w:t>I</w:t>
      </w:r>
      <w:r w:rsidR="00D775DE" w:rsidRPr="00CC3D1B">
        <w:rPr>
          <w:rFonts w:asciiTheme="minorHAnsi" w:hAnsiTheme="minorHAnsi" w:cstheme="minorHAnsi"/>
          <w:szCs w:val="24"/>
        </w:rPr>
        <w:t xml:space="preserve">, </w:t>
      </w:r>
      <w:r w:rsidR="006E1194" w:rsidRPr="00CC3D1B">
        <w:rPr>
          <w:rFonts w:asciiTheme="minorHAnsi" w:hAnsiTheme="minorHAnsi" w:cstheme="minorHAnsi"/>
          <w:szCs w:val="24"/>
        </w:rPr>
        <w:t>no caso d</w:t>
      </w:r>
      <w:r w:rsidR="007A57E0" w:rsidRPr="00CC3D1B">
        <w:rPr>
          <w:rFonts w:asciiTheme="minorHAnsi" w:hAnsiTheme="minorHAnsi" w:cstheme="minorHAnsi"/>
          <w:szCs w:val="24"/>
        </w:rPr>
        <w:t>e</w:t>
      </w:r>
      <w:r w:rsidR="0009459B" w:rsidRPr="00CC3D1B">
        <w:rPr>
          <w:rFonts w:asciiTheme="minorHAnsi" w:hAnsiTheme="minorHAnsi" w:cstheme="minorHAnsi"/>
          <w:szCs w:val="24"/>
        </w:rPr>
        <w:t xml:space="preserve"> e</w:t>
      </w:r>
      <w:r w:rsidRPr="00CC3D1B">
        <w:rPr>
          <w:rFonts w:asciiTheme="minorHAnsi" w:hAnsiTheme="minorHAnsi" w:cstheme="minorHAnsi"/>
          <w:szCs w:val="24"/>
        </w:rPr>
        <w:t xml:space="preserve">sta empresa ter </w:t>
      </w:r>
      <w:r w:rsidR="00EE0F10" w:rsidRPr="00CC3D1B">
        <w:rPr>
          <w:rFonts w:asciiTheme="minorHAnsi" w:hAnsiTheme="minorHAnsi" w:cstheme="minorHAnsi"/>
          <w:szCs w:val="24"/>
        </w:rPr>
        <w:t xml:space="preserve">desembaraçado </w:t>
      </w:r>
      <w:r w:rsidRPr="00CC3D1B">
        <w:rPr>
          <w:rFonts w:asciiTheme="minorHAnsi" w:hAnsiTheme="minorHAnsi" w:cstheme="minorHAnsi"/>
          <w:szCs w:val="24"/>
        </w:rPr>
        <w:t>importações</w:t>
      </w:r>
      <w:r w:rsidR="00C90A1D" w:rsidRPr="00CC3D1B">
        <w:rPr>
          <w:rFonts w:asciiTheme="minorHAnsi" w:hAnsiTheme="minorHAnsi" w:cstheme="minorHAnsi"/>
          <w:szCs w:val="24"/>
        </w:rPr>
        <w:t>,</w:t>
      </w:r>
      <w:r w:rsidRPr="00CC3D1B">
        <w:rPr>
          <w:rFonts w:asciiTheme="minorHAnsi" w:hAnsiTheme="minorHAnsi" w:cstheme="minorHAnsi"/>
          <w:szCs w:val="24"/>
        </w:rPr>
        <w:t xml:space="preserve"> </w:t>
      </w:r>
      <w:r w:rsidR="006E1194" w:rsidRPr="00CC3D1B">
        <w:rPr>
          <w:rFonts w:asciiTheme="minorHAnsi" w:hAnsiTheme="minorHAnsi" w:cstheme="minorHAnsi"/>
          <w:szCs w:val="24"/>
        </w:rPr>
        <w:t>de</w:t>
      </w:r>
      <w:r w:rsidR="00EE0F10" w:rsidRPr="00CC3D1B">
        <w:rPr>
          <w:rFonts w:asciiTheme="minorHAnsi" w:hAnsiTheme="minorHAnsi" w:cstheme="minorHAnsi"/>
          <w:szCs w:val="24"/>
        </w:rPr>
        <w:t xml:space="preserve"> </w:t>
      </w:r>
      <w:r w:rsidR="00CC3D1B" w:rsidRPr="00CC3D1B">
        <w:rPr>
          <w:rFonts w:asciiTheme="minorHAnsi" w:hAnsiTheme="minorHAnsi" w:cstheme="minorHAnsi"/>
          <w:szCs w:val="24"/>
        </w:rPr>
        <w:t>j</w:t>
      </w:r>
      <w:r w:rsidR="00EC1AB5">
        <w:rPr>
          <w:rFonts w:asciiTheme="minorHAnsi" w:hAnsiTheme="minorHAnsi" w:cstheme="minorHAnsi"/>
          <w:szCs w:val="24"/>
        </w:rPr>
        <w:t xml:space="preserve">ulho de 2022 a junho </w:t>
      </w:r>
      <w:r w:rsidR="00CC3D1B" w:rsidRPr="00CC3D1B">
        <w:rPr>
          <w:rFonts w:asciiTheme="minorHAnsi" w:hAnsiTheme="minorHAnsi" w:cstheme="minorHAnsi"/>
          <w:szCs w:val="24"/>
        </w:rPr>
        <w:t>de 202</w:t>
      </w:r>
      <w:r w:rsidR="00EC1AB5">
        <w:rPr>
          <w:rFonts w:asciiTheme="minorHAnsi" w:hAnsiTheme="minorHAnsi" w:cstheme="minorHAnsi"/>
          <w:szCs w:val="24"/>
        </w:rPr>
        <w:t>3</w:t>
      </w:r>
      <w:r w:rsidR="00821F5B" w:rsidRPr="00CC3D1B">
        <w:rPr>
          <w:rFonts w:asciiTheme="minorHAnsi" w:hAnsiTheme="minorHAnsi" w:cstheme="minorHAnsi"/>
          <w:szCs w:val="24"/>
        </w:rPr>
        <w:t xml:space="preserve"> </w:t>
      </w:r>
      <w:r w:rsidR="00CC3D1B" w:rsidRPr="00CC3D1B">
        <w:rPr>
          <w:rFonts w:asciiTheme="minorHAnsi" w:hAnsiTheme="minorHAnsi" w:cstheme="minorHAnsi"/>
          <w:szCs w:val="24"/>
        </w:rPr>
        <w:t>(</w:t>
      </w:r>
      <w:r w:rsidR="00821F5B" w:rsidRPr="00CC3D1B">
        <w:rPr>
          <w:rFonts w:asciiTheme="minorHAnsi" w:hAnsiTheme="minorHAnsi" w:cstheme="minorHAnsi"/>
          <w:szCs w:val="24"/>
        </w:rPr>
        <w:t>P5</w:t>
      </w:r>
      <w:r w:rsidR="00CC3D1B" w:rsidRPr="00CC3D1B">
        <w:rPr>
          <w:rFonts w:asciiTheme="minorHAnsi" w:hAnsiTheme="minorHAnsi" w:cstheme="minorHAnsi"/>
          <w:szCs w:val="24"/>
        </w:rPr>
        <w:t>)</w:t>
      </w:r>
      <w:r w:rsidR="00C90A1D" w:rsidRPr="00CC3D1B">
        <w:rPr>
          <w:rFonts w:asciiTheme="minorHAnsi" w:hAnsiTheme="minorHAnsi" w:cstheme="minorHAnsi"/>
          <w:szCs w:val="24"/>
        </w:rPr>
        <w:t>,</w:t>
      </w:r>
      <w:r w:rsidR="00EE0F10" w:rsidRPr="00CC3D1B">
        <w:rPr>
          <w:rFonts w:asciiTheme="minorHAnsi" w:hAnsiTheme="minorHAnsi" w:cstheme="minorHAnsi"/>
          <w:szCs w:val="24"/>
        </w:rPr>
        <w:t xml:space="preserve"> </w:t>
      </w:r>
      <w:r w:rsidRPr="00CC3D1B">
        <w:rPr>
          <w:rFonts w:asciiTheme="minorHAnsi" w:hAnsiTheme="minorHAnsi" w:cstheme="minorHAnsi"/>
          <w:szCs w:val="24"/>
        </w:rPr>
        <w:t xml:space="preserve">de </w:t>
      </w:r>
      <w:r w:rsidR="00EC1AB5">
        <w:rPr>
          <w:rFonts w:asciiTheme="minorHAnsi" w:hAnsiTheme="minorHAnsi" w:cstheme="minorHAnsi"/>
          <w:szCs w:val="24"/>
        </w:rPr>
        <w:t xml:space="preserve">aço </w:t>
      </w:r>
      <w:proofErr w:type="spellStart"/>
      <w:r w:rsidR="00EC1AB5">
        <w:rPr>
          <w:rFonts w:asciiTheme="minorHAnsi" w:hAnsiTheme="minorHAnsi" w:cstheme="minorHAnsi"/>
          <w:szCs w:val="24"/>
        </w:rPr>
        <w:t>pré</w:t>
      </w:r>
      <w:proofErr w:type="spellEnd"/>
      <w:r w:rsidR="00EC1AB5">
        <w:rPr>
          <w:rFonts w:asciiTheme="minorHAnsi" w:hAnsiTheme="minorHAnsi" w:cstheme="minorHAnsi"/>
          <w:szCs w:val="24"/>
        </w:rPr>
        <w:t>-pintado</w:t>
      </w:r>
      <w:r w:rsidRPr="00CC3D1B">
        <w:rPr>
          <w:rFonts w:asciiTheme="minorHAnsi" w:hAnsiTheme="minorHAnsi" w:cstheme="minorHAnsi"/>
          <w:szCs w:val="24"/>
        </w:rPr>
        <w:t xml:space="preserve">, </w:t>
      </w:r>
      <w:r w:rsidR="00AC5115" w:rsidRPr="00CC3D1B">
        <w:rPr>
          <w:rFonts w:asciiTheme="minorHAnsi" w:hAnsiTheme="minorHAnsi" w:cstheme="minorHAnsi"/>
          <w:szCs w:val="24"/>
        </w:rPr>
        <w:t xml:space="preserve">comumente </w:t>
      </w:r>
      <w:r w:rsidR="00CC3D1B" w:rsidRPr="00CC3D1B">
        <w:rPr>
          <w:rFonts w:asciiTheme="minorHAnsi" w:hAnsiTheme="minorHAnsi" w:cstheme="minorHAnsi"/>
          <w:szCs w:val="24"/>
        </w:rPr>
        <w:t xml:space="preserve">classificadas nos subitens da Nomenclatura Comum do Mercosul – NCM </w:t>
      </w:r>
      <w:r w:rsidR="00EC1AB5" w:rsidRPr="0013438F">
        <w:rPr>
          <w:rFonts w:asciiTheme="minorHAnsi" w:hAnsiTheme="minorHAnsi" w:cstheme="minorHAnsi"/>
        </w:rPr>
        <w:t>7210.70.10, 7210.70.20, 7212.40.10, 7212.40.21 e 7212.40.29</w:t>
      </w:r>
      <w:r w:rsidR="00EC1AB5" w:rsidRPr="0013438F">
        <w:rPr>
          <w:rFonts w:asciiTheme="minorHAnsi" w:hAnsiTheme="minorHAnsi" w:cstheme="minorHAnsi"/>
          <w:szCs w:val="24"/>
        </w:rPr>
        <w:t>, a partir de 01/07/2022, originárias da China</w:t>
      </w:r>
      <w:r w:rsidRPr="00CC3D1B">
        <w:rPr>
          <w:rFonts w:asciiTheme="minorHAnsi" w:hAnsiTheme="minorHAnsi" w:cstheme="minorHAnsi"/>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3" w:name="_Hlk80291224"/>
      <w:bookmarkStart w:id="14"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3"/>
    <w:bookmarkEnd w:id="14"/>
    <w:p w14:paraId="71B0655B" w14:textId="7FCC79DD" w:rsidR="00750696" w:rsidRPr="00CC3D1B" w:rsidRDefault="00750696" w:rsidP="00F46AD7">
      <w:pPr>
        <w:pStyle w:val="PargrafodaLista"/>
        <w:numPr>
          <w:ilvl w:val="0"/>
          <w:numId w:val="3"/>
        </w:numPr>
        <w:ind w:right="-199"/>
        <w:jc w:val="both"/>
        <w:rPr>
          <w:rFonts w:asciiTheme="minorHAnsi" w:hAnsiTheme="minorHAnsi" w:cstheme="minorHAnsi"/>
          <w:szCs w:val="24"/>
        </w:rPr>
      </w:pPr>
      <w:r w:rsidRPr="00CC3D1B">
        <w:rPr>
          <w:rFonts w:asciiTheme="minorHAnsi" w:hAnsiTheme="minorHAnsi" w:cstheme="minorHAnsi"/>
          <w:iCs/>
        </w:rPr>
        <w:t xml:space="preserve">O código a ser informado no </w:t>
      </w:r>
      <w:r w:rsidR="00724847" w:rsidRPr="00CC3D1B">
        <w:rPr>
          <w:rFonts w:asciiTheme="minorHAnsi" w:hAnsiTheme="minorHAnsi" w:cstheme="minorHAnsi"/>
          <w:iCs/>
        </w:rPr>
        <w:t>campo</w:t>
      </w:r>
      <w:r w:rsidRPr="00CC3D1B">
        <w:rPr>
          <w:rFonts w:asciiTheme="minorHAnsi" w:hAnsiTheme="minorHAnsi" w:cstheme="minorHAnsi"/>
          <w:iCs/>
        </w:rPr>
        <w:t xml:space="preserve"> n</w:t>
      </w:r>
      <w:r w:rsidRPr="00CC3D1B">
        <w:rPr>
          <w:rFonts w:asciiTheme="minorHAnsi" w:hAnsiTheme="minorHAnsi" w:cstheme="minorHAnsi"/>
          <w:iCs/>
          <w:u w:val="single"/>
          <w:vertAlign w:val="superscript"/>
        </w:rPr>
        <w:t>o</w:t>
      </w:r>
      <w:r w:rsidR="004B5BB7" w:rsidRPr="00CC3D1B">
        <w:rPr>
          <w:rFonts w:asciiTheme="minorHAnsi" w:hAnsiTheme="minorHAnsi" w:cstheme="minorHAnsi"/>
          <w:iCs/>
        </w:rPr>
        <w:t xml:space="preserve"> </w:t>
      </w:r>
      <w:r w:rsidR="00732D32" w:rsidRPr="00CC3D1B">
        <w:rPr>
          <w:rFonts w:asciiTheme="minorHAnsi" w:hAnsiTheme="minorHAnsi" w:cstheme="minorHAnsi"/>
          <w:iCs/>
        </w:rPr>
        <w:t>40</w:t>
      </w:r>
      <w:r w:rsidRPr="00CC3D1B">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7576D53F" w14:textId="77777777" w:rsidR="007A58E0" w:rsidRDefault="007A58E0" w:rsidP="00CC3D1B">
      <w:pPr>
        <w:ind w:right="-199"/>
        <w:rPr>
          <w:rFonts w:asciiTheme="minorHAnsi" w:hAnsiTheme="minorHAnsi" w:cstheme="minorHAnsi"/>
          <w:b/>
          <w:szCs w:val="24"/>
        </w:rPr>
      </w:pPr>
    </w:p>
    <w:p w14:paraId="397BCD2D" w14:textId="77777777" w:rsidR="007A58E0" w:rsidRPr="00A62ACA" w:rsidRDefault="007A58E0" w:rsidP="007A58E0">
      <w:pPr>
        <w:ind w:right="-199"/>
        <w:rPr>
          <w:rFonts w:asciiTheme="minorHAnsi" w:hAnsiTheme="minorHAnsi" w:cstheme="minorHAnsi"/>
          <w:b/>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65FA657A" w14:textId="77777777" w:rsidTr="00A14B5C">
        <w:tc>
          <w:tcPr>
            <w:tcW w:w="6096" w:type="dxa"/>
            <w:vAlign w:val="center"/>
          </w:tcPr>
          <w:p w14:paraId="5D7B0905"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1: quanto à forma</w:t>
            </w:r>
          </w:p>
        </w:tc>
        <w:tc>
          <w:tcPr>
            <w:tcW w:w="850" w:type="dxa"/>
            <w:vAlign w:val="center"/>
          </w:tcPr>
          <w:p w14:paraId="5415DE34"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53FFA1A4" w14:textId="77777777" w:rsidTr="00A14B5C">
        <w:tc>
          <w:tcPr>
            <w:tcW w:w="6096" w:type="dxa"/>
            <w:vAlign w:val="center"/>
          </w:tcPr>
          <w:p w14:paraId="5213EB6F" w14:textId="77777777" w:rsidR="007A58E0" w:rsidRPr="00A62ACA" w:rsidRDefault="007A58E0" w:rsidP="00A14B5C">
            <w:pPr>
              <w:pStyle w:val="PargrafodaLista"/>
              <w:ind w:left="0"/>
              <w:rPr>
                <w:rFonts w:asciiTheme="minorHAnsi" w:hAnsiTheme="minorHAnsi" w:cstheme="minorHAnsi"/>
                <w:szCs w:val="24"/>
              </w:rPr>
            </w:pPr>
            <w:r w:rsidRPr="00A62ACA">
              <w:rPr>
                <w:rFonts w:asciiTheme="minorHAnsi" w:hAnsiTheme="minorHAnsi" w:cstheme="minorHAnsi"/>
                <w:szCs w:val="24"/>
              </w:rPr>
              <w:t>Bobina</w:t>
            </w:r>
          </w:p>
        </w:tc>
        <w:tc>
          <w:tcPr>
            <w:tcW w:w="850" w:type="dxa"/>
            <w:vAlign w:val="center"/>
          </w:tcPr>
          <w:p w14:paraId="613BF3AA"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A1</w:t>
            </w:r>
          </w:p>
        </w:tc>
      </w:tr>
      <w:tr w:rsidR="007A58E0" w:rsidRPr="00A62ACA" w14:paraId="79133BA5" w14:textId="77777777" w:rsidTr="00A14B5C">
        <w:tc>
          <w:tcPr>
            <w:tcW w:w="6096" w:type="dxa"/>
            <w:vAlign w:val="center"/>
          </w:tcPr>
          <w:p w14:paraId="10E8E51A" w14:textId="77777777" w:rsidR="007A58E0" w:rsidRPr="00A62ACA" w:rsidRDefault="007A58E0" w:rsidP="00A14B5C">
            <w:pPr>
              <w:pStyle w:val="PargrafodaLista"/>
              <w:ind w:left="0"/>
              <w:rPr>
                <w:rFonts w:asciiTheme="minorHAnsi" w:hAnsiTheme="minorHAnsi" w:cstheme="minorHAnsi"/>
                <w:szCs w:val="24"/>
              </w:rPr>
            </w:pPr>
            <w:proofErr w:type="spellStart"/>
            <w:r>
              <w:rPr>
                <w:rFonts w:asciiTheme="minorHAnsi" w:hAnsiTheme="minorHAnsi" w:cstheme="minorHAnsi"/>
                <w:szCs w:val="24"/>
              </w:rPr>
              <w:t>Blank</w:t>
            </w:r>
            <w:proofErr w:type="spellEnd"/>
            <w:r>
              <w:rPr>
                <w:rFonts w:asciiTheme="minorHAnsi" w:hAnsiTheme="minorHAnsi" w:cstheme="minorHAnsi"/>
                <w:szCs w:val="24"/>
              </w:rPr>
              <w:t>/</w:t>
            </w:r>
            <w:r w:rsidRPr="00A62ACA">
              <w:rPr>
                <w:rFonts w:asciiTheme="minorHAnsi" w:hAnsiTheme="minorHAnsi" w:cstheme="minorHAnsi"/>
                <w:szCs w:val="24"/>
              </w:rPr>
              <w:t>Chapa</w:t>
            </w:r>
          </w:p>
        </w:tc>
        <w:tc>
          <w:tcPr>
            <w:tcW w:w="850" w:type="dxa"/>
            <w:vAlign w:val="center"/>
          </w:tcPr>
          <w:p w14:paraId="51A9C5B9"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A2</w:t>
            </w:r>
          </w:p>
        </w:tc>
      </w:tr>
      <w:tr w:rsidR="007A58E0" w:rsidRPr="00A62ACA" w14:paraId="7C83DFA6" w14:textId="77777777" w:rsidTr="00A14B5C">
        <w:tc>
          <w:tcPr>
            <w:tcW w:w="6096" w:type="dxa"/>
            <w:vAlign w:val="center"/>
          </w:tcPr>
          <w:p w14:paraId="71E4294A" w14:textId="77777777" w:rsidR="007A58E0" w:rsidRPr="00A62ACA" w:rsidRDefault="007A58E0" w:rsidP="00A14B5C">
            <w:pPr>
              <w:pStyle w:val="PargrafodaLista"/>
              <w:ind w:left="0"/>
              <w:rPr>
                <w:rFonts w:asciiTheme="minorHAnsi" w:hAnsiTheme="minorHAnsi" w:cstheme="minorHAnsi"/>
                <w:szCs w:val="24"/>
              </w:rPr>
            </w:pPr>
            <w:r w:rsidRPr="00A62ACA">
              <w:rPr>
                <w:rFonts w:asciiTheme="minorHAnsi" w:hAnsiTheme="minorHAnsi" w:cstheme="minorHAnsi"/>
                <w:szCs w:val="24"/>
              </w:rPr>
              <w:t>Rolo</w:t>
            </w:r>
          </w:p>
        </w:tc>
        <w:tc>
          <w:tcPr>
            <w:tcW w:w="850" w:type="dxa"/>
            <w:vAlign w:val="center"/>
          </w:tcPr>
          <w:p w14:paraId="591101EE"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A3</w:t>
            </w:r>
          </w:p>
        </w:tc>
      </w:tr>
    </w:tbl>
    <w:p w14:paraId="6A27DB7D" w14:textId="77777777" w:rsidR="007A58E0" w:rsidRPr="00A62ACA" w:rsidRDefault="007A58E0" w:rsidP="007A58E0">
      <w:pPr>
        <w:pStyle w:val="PargrafodaLista"/>
        <w:ind w:left="0"/>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4DF2B771" w14:textId="77777777" w:rsidTr="00A14B5C">
        <w:tc>
          <w:tcPr>
            <w:tcW w:w="6096" w:type="dxa"/>
            <w:vAlign w:val="center"/>
          </w:tcPr>
          <w:p w14:paraId="161C31BD"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 xml:space="preserve">Característica 2: </w:t>
            </w:r>
            <w:r w:rsidRPr="00D5746A">
              <w:rPr>
                <w:rFonts w:asciiTheme="minorHAnsi" w:hAnsiTheme="minorHAnsi" w:cstheme="minorHAnsi"/>
                <w:b/>
                <w:bCs/>
                <w:szCs w:val="24"/>
              </w:rPr>
              <w:t>quanto à espessura nominal</w:t>
            </w:r>
          </w:p>
        </w:tc>
        <w:tc>
          <w:tcPr>
            <w:tcW w:w="850" w:type="dxa"/>
            <w:vAlign w:val="center"/>
          </w:tcPr>
          <w:p w14:paraId="52ACE5A4"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4B6F8F7D" w14:textId="77777777" w:rsidTr="00A14B5C">
        <w:tc>
          <w:tcPr>
            <w:tcW w:w="6096" w:type="dxa"/>
            <w:vAlign w:val="center"/>
          </w:tcPr>
          <w:p w14:paraId="73745558"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&lt;=0,30mm </w:t>
            </w:r>
          </w:p>
        </w:tc>
        <w:tc>
          <w:tcPr>
            <w:tcW w:w="850" w:type="dxa"/>
            <w:vAlign w:val="center"/>
          </w:tcPr>
          <w:p w14:paraId="50FB155E"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B1</w:t>
            </w:r>
          </w:p>
        </w:tc>
      </w:tr>
      <w:tr w:rsidR="007A58E0" w:rsidRPr="00A62ACA" w14:paraId="1331747D" w14:textId="77777777" w:rsidTr="00A14B5C">
        <w:tc>
          <w:tcPr>
            <w:tcW w:w="6096" w:type="dxa"/>
            <w:vAlign w:val="center"/>
          </w:tcPr>
          <w:p w14:paraId="11E08E2C"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 0,30mm &lt;= 0,40mm </w:t>
            </w:r>
          </w:p>
        </w:tc>
        <w:tc>
          <w:tcPr>
            <w:tcW w:w="850" w:type="dxa"/>
            <w:vAlign w:val="center"/>
          </w:tcPr>
          <w:p w14:paraId="6EBAE6B4"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B2</w:t>
            </w:r>
          </w:p>
        </w:tc>
      </w:tr>
      <w:tr w:rsidR="007A58E0" w:rsidRPr="00A62ACA" w14:paraId="0157BE04" w14:textId="77777777" w:rsidTr="00A14B5C">
        <w:tc>
          <w:tcPr>
            <w:tcW w:w="6096" w:type="dxa"/>
            <w:vAlign w:val="center"/>
          </w:tcPr>
          <w:p w14:paraId="6B4EA4DE"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&gt; 0,40mm &lt;= 0,50mm</w:t>
            </w:r>
          </w:p>
        </w:tc>
        <w:tc>
          <w:tcPr>
            <w:tcW w:w="850" w:type="dxa"/>
            <w:vAlign w:val="center"/>
          </w:tcPr>
          <w:p w14:paraId="4317C119"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sidRPr="00A62ACA">
              <w:rPr>
                <w:rFonts w:asciiTheme="minorHAnsi" w:eastAsiaTheme="minorHAnsi" w:hAnsiTheme="minorHAnsi" w:cstheme="minorHAnsi"/>
                <w:snapToGrid/>
                <w:color w:val="000000"/>
                <w:szCs w:val="24"/>
                <w:lang w:eastAsia="en-US"/>
              </w:rPr>
              <w:t>B3</w:t>
            </w:r>
          </w:p>
        </w:tc>
      </w:tr>
      <w:tr w:rsidR="007A58E0" w:rsidRPr="00A62ACA" w14:paraId="48BA0A9C" w14:textId="77777777" w:rsidTr="00A14B5C">
        <w:tc>
          <w:tcPr>
            <w:tcW w:w="6096" w:type="dxa"/>
            <w:vAlign w:val="center"/>
          </w:tcPr>
          <w:p w14:paraId="1E216271"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&gt;</w:t>
            </w:r>
            <w:r>
              <w:rPr>
                <w:rFonts w:eastAsiaTheme="minorHAnsi"/>
                <w:snapToGrid/>
                <w:color w:val="000000"/>
                <w:szCs w:val="24"/>
                <w:lang w:eastAsia="en-US"/>
              </w:rPr>
              <w:t xml:space="preserve"> </w:t>
            </w:r>
            <w:r w:rsidRPr="00D5746A">
              <w:rPr>
                <w:rFonts w:eastAsiaTheme="minorHAnsi"/>
                <w:snapToGrid/>
                <w:color w:val="000000"/>
                <w:szCs w:val="24"/>
                <w:lang w:eastAsia="en-US"/>
              </w:rPr>
              <w:t xml:space="preserve">0,50mm &lt;= 0,80mm </w:t>
            </w:r>
          </w:p>
        </w:tc>
        <w:tc>
          <w:tcPr>
            <w:tcW w:w="850" w:type="dxa"/>
            <w:vAlign w:val="center"/>
          </w:tcPr>
          <w:p w14:paraId="01CA4B5E"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sidRPr="00A62ACA">
              <w:rPr>
                <w:rFonts w:asciiTheme="minorHAnsi" w:eastAsiaTheme="minorHAnsi" w:hAnsiTheme="minorHAnsi" w:cstheme="minorHAnsi"/>
                <w:snapToGrid/>
                <w:color w:val="000000"/>
                <w:szCs w:val="24"/>
                <w:lang w:eastAsia="en-US"/>
              </w:rPr>
              <w:t>B4</w:t>
            </w:r>
          </w:p>
        </w:tc>
      </w:tr>
      <w:tr w:rsidR="007A58E0" w:rsidRPr="00A62ACA" w14:paraId="4F43BC76" w14:textId="77777777" w:rsidTr="00A14B5C">
        <w:tc>
          <w:tcPr>
            <w:tcW w:w="6096" w:type="dxa"/>
            <w:vAlign w:val="center"/>
          </w:tcPr>
          <w:p w14:paraId="2435E060"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 0,80mm &lt;= 1,25mm </w:t>
            </w:r>
          </w:p>
        </w:tc>
        <w:tc>
          <w:tcPr>
            <w:tcW w:w="850" w:type="dxa"/>
            <w:vAlign w:val="center"/>
          </w:tcPr>
          <w:p w14:paraId="41ED7F91"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sidRPr="00A62ACA">
              <w:rPr>
                <w:rFonts w:asciiTheme="minorHAnsi" w:eastAsiaTheme="minorHAnsi" w:hAnsiTheme="minorHAnsi" w:cstheme="minorHAnsi"/>
                <w:snapToGrid/>
                <w:color w:val="000000"/>
                <w:szCs w:val="24"/>
                <w:lang w:eastAsia="en-US"/>
              </w:rPr>
              <w:t>B5</w:t>
            </w:r>
          </w:p>
        </w:tc>
      </w:tr>
      <w:tr w:rsidR="007A58E0" w:rsidRPr="00A62ACA" w14:paraId="15579EA4" w14:textId="77777777" w:rsidTr="00A14B5C">
        <w:tc>
          <w:tcPr>
            <w:tcW w:w="6096" w:type="dxa"/>
            <w:vAlign w:val="center"/>
          </w:tcPr>
          <w:p w14:paraId="74A1CC16"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 1,25mm &lt;= 1,55mm </w:t>
            </w:r>
          </w:p>
        </w:tc>
        <w:tc>
          <w:tcPr>
            <w:tcW w:w="850" w:type="dxa"/>
            <w:vAlign w:val="center"/>
          </w:tcPr>
          <w:p w14:paraId="7E1F644B"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B6</w:t>
            </w:r>
          </w:p>
        </w:tc>
      </w:tr>
      <w:tr w:rsidR="007A58E0" w:rsidRPr="00A62ACA" w14:paraId="230B786D" w14:textId="77777777" w:rsidTr="00A14B5C">
        <w:tc>
          <w:tcPr>
            <w:tcW w:w="6096" w:type="dxa"/>
            <w:vAlign w:val="center"/>
          </w:tcPr>
          <w:p w14:paraId="5D6DA3C3"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 1,55mm </w:t>
            </w:r>
          </w:p>
        </w:tc>
        <w:tc>
          <w:tcPr>
            <w:tcW w:w="850" w:type="dxa"/>
            <w:vAlign w:val="center"/>
          </w:tcPr>
          <w:p w14:paraId="523053CB"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B7</w:t>
            </w:r>
          </w:p>
        </w:tc>
      </w:tr>
    </w:tbl>
    <w:p w14:paraId="0A17B3BC" w14:textId="77777777" w:rsidR="007A58E0" w:rsidRPr="00A62ACA" w:rsidRDefault="007A58E0" w:rsidP="007A58E0">
      <w:pPr>
        <w:pStyle w:val="PargrafodaLista"/>
        <w:ind w:left="0"/>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89"/>
        <w:gridCol w:w="857"/>
      </w:tblGrid>
      <w:tr w:rsidR="007A58E0" w:rsidRPr="00A62ACA" w14:paraId="5A5D3B75" w14:textId="77777777" w:rsidTr="00A14B5C">
        <w:tc>
          <w:tcPr>
            <w:tcW w:w="6089" w:type="dxa"/>
            <w:vAlign w:val="center"/>
          </w:tcPr>
          <w:p w14:paraId="4A56E75F"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3: quanto à largura</w:t>
            </w:r>
          </w:p>
        </w:tc>
        <w:tc>
          <w:tcPr>
            <w:tcW w:w="857" w:type="dxa"/>
            <w:vAlign w:val="center"/>
          </w:tcPr>
          <w:p w14:paraId="02F70A92"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688191DB" w14:textId="77777777" w:rsidTr="00A14B5C">
        <w:tc>
          <w:tcPr>
            <w:tcW w:w="6089" w:type="dxa"/>
            <w:vAlign w:val="center"/>
          </w:tcPr>
          <w:p w14:paraId="45BEEF17"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&lt;600m </w:t>
            </w:r>
          </w:p>
        </w:tc>
        <w:tc>
          <w:tcPr>
            <w:tcW w:w="857" w:type="dxa"/>
            <w:vAlign w:val="center"/>
          </w:tcPr>
          <w:p w14:paraId="48E7324D"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C1</w:t>
            </w:r>
          </w:p>
        </w:tc>
      </w:tr>
      <w:tr w:rsidR="007A58E0" w:rsidRPr="00A62ACA" w14:paraId="6C086B9C" w14:textId="77777777" w:rsidTr="00A14B5C">
        <w:tc>
          <w:tcPr>
            <w:tcW w:w="6089" w:type="dxa"/>
            <w:vAlign w:val="center"/>
          </w:tcPr>
          <w:p w14:paraId="4DC56F40" w14:textId="77777777" w:rsidR="007A58E0" w:rsidRPr="00F5129B"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 600mm &lt;=1000mm </w:t>
            </w:r>
          </w:p>
        </w:tc>
        <w:tc>
          <w:tcPr>
            <w:tcW w:w="857" w:type="dxa"/>
            <w:vAlign w:val="center"/>
          </w:tcPr>
          <w:p w14:paraId="2A49CB49"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C2</w:t>
            </w:r>
          </w:p>
        </w:tc>
      </w:tr>
      <w:tr w:rsidR="007A58E0" w:rsidRPr="00A62ACA" w14:paraId="072649C6" w14:textId="77777777" w:rsidTr="00A14B5C">
        <w:tc>
          <w:tcPr>
            <w:tcW w:w="6089" w:type="dxa"/>
            <w:vAlign w:val="center"/>
          </w:tcPr>
          <w:p w14:paraId="1A153370"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&gt; 1000mm &lt; = 1300mm</w:t>
            </w:r>
          </w:p>
        </w:tc>
        <w:tc>
          <w:tcPr>
            <w:tcW w:w="857" w:type="dxa"/>
            <w:vAlign w:val="center"/>
          </w:tcPr>
          <w:p w14:paraId="3A631B97"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C3</w:t>
            </w:r>
          </w:p>
        </w:tc>
      </w:tr>
      <w:tr w:rsidR="007A58E0" w:rsidRPr="00A62ACA" w14:paraId="7C820C47" w14:textId="77777777" w:rsidTr="00A14B5C">
        <w:tc>
          <w:tcPr>
            <w:tcW w:w="6089" w:type="dxa"/>
            <w:vAlign w:val="center"/>
          </w:tcPr>
          <w:p w14:paraId="62E8E334"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&gt;1300mm </w:t>
            </w:r>
          </w:p>
        </w:tc>
        <w:tc>
          <w:tcPr>
            <w:tcW w:w="857" w:type="dxa"/>
            <w:vAlign w:val="center"/>
          </w:tcPr>
          <w:p w14:paraId="1B613D86"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C4</w:t>
            </w:r>
          </w:p>
        </w:tc>
      </w:tr>
    </w:tbl>
    <w:p w14:paraId="241DEE64" w14:textId="77777777" w:rsidR="007A58E0" w:rsidRPr="00A62ACA" w:rsidRDefault="007A58E0" w:rsidP="007A58E0">
      <w:pPr>
        <w:pStyle w:val="PargrafodaLista"/>
        <w:ind w:left="0"/>
        <w:jc w:val="both"/>
        <w:rPr>
          <w:rFonts w:asciiTheme="minorHAnsi" w:hAnsiTheme="minorHAnsi" w:cstheme="minorHAnsi"/>
          <w:szCs w:val="24"/>
        </w:rPr>
      </w:pPr>
    </w:p>
    <w:tbl>
      <w:tblPr>
        <w:tblStyle w:val="Tabelacomgrade"/>
        <w:tblW w:w="0" w:type="auto"/>
        <w:tblInd w:w="392" w:type="dxa"/>
        <w:tblLayout w:type="fixed"/>
        <w:tblLook w:val="04A0" w:firstRow="1" w:lastRow="0" w:firstColumn="1" w:lastColumn="0" w:noHBand="0" w:noVBand="1"/>
      </w:tblPr>
      <w:tblGrid>
        <w:gridCol w:w="6096"/>
        <w:gridCol w:w="850"/>
      </w:tblGrid>
      <w:tr w:rsidR="007A58E0" w:rsidRPr="00A62ACA" w14:paraId="66E1D3EE" w14:textId="77777777" w:rsidTr="00A14B5C">
        <w:tc>
          <w:tcPr>
            <w:tcW w:w="6096" w:type="dxa"/>
            <w:vAlign w:val="center"/>
          </w:tcPr>
          <w:p w14:paraId="2B4F29B4"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4: quanto à tinta</w:t>
            </w:r>
          </w:p>
        </w:tc>
        <w:tc>
          <w:tcPr>
            <w:tcW w:w="850" w:type="dxa"/>
            <w:vAlign w:val="center"/>
          </w:tcPr>
          <w:p w14:paraId="16FF9AC9"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4A2ED3DA" w14:textId="77777777" w:rsidTr="00A14B5C">
        <w:tc>
          <w:tcPr>
            <w:tcW w:w="6096" w:type="dxa"/>
            <w:vAlign w:val="center"/>
          </w:tcPr>
          <w:p w14:paraId="008C332C"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Em 1 Face</w:t>
            </w:r>
          </w:p>
        </w:tc>
        <w:tc>
          <w:tcPr>
            <w:tcW w:w="850" w:type="dxa"/>
            <w:vAlign w:val="center"/>
          </w:tcPr>
          <w:p w14:paraId="1D93CD11"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D1</w:t>
            </w:r>
          </w:p>
        </w:tc>
      </w:tr>
      <w:tr w:rsidR="007A58E0" w:rsidRPr="00A62ACA" w14:paraId="1B6DF69F" w14:textId="77777777" w:rsidTr="00A14B5C">
        <w:tc>
          <w:tcPr>
            <w:tcW w:w="6096" w:type="dxa"/>
            <w:vAlign w:val="center"/>
          </w:tcPr>
          <w:p w14:paraId="01822CE6" w14:textId="77777777" w:rsidR="007A58E0" w:rsidRPr="00A62ACA" w:rsidRDefault="007A58E0" w:rsidP="00A14B5C">
            <w:pPr>
              <w:pStyle w:val="PargrafodaLista"/>
              <w:ind w:left="0"/>
              <w:rPr>
                <w:rFonts w:asciiTheme="minorHAnsi" w:hAnsiTheme="minorHAnsi" w:cstheme="minorHAnsi"/>
                <w:szCs w:val="24"/>
              </w:rPr>
            </w:pPr>
            <w:r>
              <w:rPr>
                <w:rFonts w:asciiTheme="minorHAnsi" w:hAnsiTheme="minorHAnsi" w:cstheme="minorHAnsi"/>
                <w:szCs w:val="24"/>
              </w:rPr>
              <w:t>Em 2 Faces</w:t>
            </w:r>
          </w:p>
        </w:tc>
        <w:tc>
          <w:tcPr>
            <w:tcW w:w="850" w:type="dxa"/>
            <w:vAlign w:val="center"/>
          </w:tcPr>
          <w:p w14:paraId="7A01357D"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D2</w:t>
            </w:r>
          </w:p>
        </w:tc>
      </w:tr>
    </w:tbl>
    <w:p w14:paraId="649AFAAA" w14:textId="77777777" w:rsidR="007A58E0" w:rsidRPr="00A62ACA" w:rsidRDefault="007A58E0" w:rsidP="007A58E0">
      <w:pPr>
        <w:pStyle w:val="PargrafodaLista"/>
        <w:ind w:left="0"/>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4CD3F7C8" w14:textId="77777777" w:rsidTr="00A14B5C">
        <w:tc>
          <w:tcPr>
            <w:tcW w:w="6096" w:type="dxa"/>
            <w:vAlign w:val="center"/>
          </w:tcPr>
          <w:p w14:paraId="288F41D9"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5: quanto à camada de tinta 1ª face</w:t>
            </w:r>
          </w:p>
        </w:tc>
        <w:tc>
          <w:tcPr>
            <w:tcW w:w="850" w:type="dxa"/>
            <w:vAlign w:val="center"/>
          </w:tcPr>
          <w:p w14:paraId="1ADDDF80"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0F14A761" w14:textId="77777777" w:rsidTr="00A14B5C">
        <w:tc>
          <w:tcPr>
            <w:tcW w:w="6096" w:type="dxa"/>
            <w:vAlign w:val="center"/>
          </w:tcPr>
          <w:p w14:paraId="7AD59C07"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Inferior a 15 </w:t>
            </w:r>
            <w:proofErr w:type="spellStart"/>
            <w:r w:rsidRPr="00D5746A">
              <w:rPr>
                <w:rFonts w:eastAsiaTheme="minorHAnsi"/>
                <w:snapToGrid/>
                <w:color w:val="000000"/>
                <w:szCs w:val="24"/>
                <w:lang w:eastAsia="en-US"/>
              </w:rPr>
              <w:t>μm</w:t>
            </w:r>
            <w:proofErr w:type="spellEnd"/>
          </w:p>
        </w:tc>
        <w:tc>
          <w:tcPr>
            <w:tcW w:w="850" w:type="dxa"/>
            <w:vAlign w:val="center"/>
          </w:tcPr>
          <w:p w14:paraId="6FCFB9B7"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E1</w:t>
            </w:r>
          </w:p>
        </w:tc>
      </w:tr>
      <w:tr w:rsidR="007A58E0" w:rsidRPr="00A62ACA" w14:paraId="20105552" w14:textId="77777777" w:rsidTr="00A14B5C">
        <w:tc>
          <w:tcPr>
            <w:tcW w:w="6096" w:type="dxa"/>
            <w:vAlign w:val="center"/>
          </w:tcPr>
          <w:p w14:paraId="2665FE7E"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Entre 15 e 28 </w:t>
            </w:r>
            <w:proofErr w:type="spellStart"/>
            <w:r w:rsidRPr="00D5746A">
              <w:rPr>
                <w:rFonts w:eastAsiaTheme="minorHAnsi"/>
                <w:snapToGrid/>
                <w:color w:val="000000"/>
                <w:szCs w:val="24"/>
                <w:lang w:eastAsia="en-US"/>
              </w:rPr>
              <w:t>μm</w:t>
            </w:r>
            <w:proofErr w:type="spellEnd"/>
          </w:p>
        </w:tc>
        <w:tc>
          <w:tcPr>
            <w:tcW w:w="850" w:type="dxa"/>
            <w:vAlign w:val="center"/>
          </w:tcPr>
          <w:p w14:paraId="31E101D7"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E2</w:t>
            </w:r>
          </w:p>
        </w:tc>
      </w:tr>
      <w:tr w:rsidR="007A58E0" w:rsidRPr="00A62ACA" w14:paraId="2EAF50FB" w14:textId="77777777" w:rsidTr="00A14B5C">
        <w:tc>
          <w:tcPr>
            <w:tcW w:w="6096" w:type="dxa"/>
            <w:vAlign w:val="center"/>
          </w:tcPr>
          <w:p w14:paraId="2DA5F7D1" w14:textId="77777777" w:rsidR="007A58E0" w:rsidRPr="00D5746A" w:rsidRDefault="007A58E0" w:rsidP="00A14B5C">
            <w:pPr>
              <w:widowControl/>
              <w:autoSpaceDE w:val="0"/>
              <w:autoSpaceDN w:val="0"/>
              <w:adjustRightInd w:val="0"/>
              <w:rPr>
                <w:rFonts w:eastAsiaTheme="minorHAnsi"/>
                <w:snapToGrid/>
                <w:color w:val="000000"/>
                <w:szCs w:val="24"/>
                <w:lang w:eastAsia="en-US"/>
              </w:rPr>
            </w:pPr>
            <w:r w:rsidRPr="00D5746A">
              <w:rPr>
                <w:rFonts w:eastAsiaTheme="minorHAnsi"/>
                <w:snapToGrid/>
                <w:color w:val="000000"/>
                <w:szCs w:val="24"/>
                <w:lang w:eastAsia="en-US"/>
              </w:rPr>
              <w:t xml:space="preserve">Superior a 28 </w:t>
            </w:r>
            <w:proofErr w:type="spellStart"/>
            <w:r w:rsidRPr="00D5746A">
              <w:rPr>
                <w:rFonts w:eastAsiaTheme="minorHAnsi"/>
                <w:snapToGrid/>
                <w:color w:val="000000"/>
                <w:szCs w:val="24"/>
                <w:lang w:eastAsia="en-US"/>
              </w:rPr>
              <w:t>μm</w:t>
            </w:r>
            <w:proofErr w:type="spellEnd"/>
          </w:p>
        </w:tc>
        <w:tc>
          <w:tcPr>
            <w:tcW w:w="850" w:type="dxa"/>
            <w:vAlign w:val="center"/>
          </w:tcPr>
          <w:p w14:paraId="5320DC46"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E3</w:t>
            </w:r>
          </w:p>
        </w:tc>
      </w:tr>
    </w:tbl>
    <w:p w14:paraId="16C28813" w14:textId="77777777" w:rsidR="007A58E0" w:rsidRPr="00A62ACA" w:rsidRDefault="007A58E0" w:rsidP="007A58E0">
      <w:pPr>
        <w:pStyle w:val="PargrafodaLista"/>
        <w:ind w:left="0"/>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0194F18F" w14:textId="77777777" w:rsidTr="00A14B5C">
        <w:tc>
          <w:tcPr>
            <w:tcW w:w="6096" w:type="dxa"/>
            <w:vAlign w:val="center"/>
          </w:tcPr>
          <w:p w14:paraId="3FEB010B"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bookmarkStart w:id="15" w:name="_Hlk141956045"/>
            <w:r w:rsidRPr="00A62ACA">
              <w:rPr>
                <w:rFonts w:asciiTheme="minorHAnsi" w:hAnsiTheme="minorHAnsi" w:cstheme="minorHAnsi"/>
                <w:b/>
                <w:bCs/>
                <w:szCs w:val="24"/>
              </w:rPr>
              <w:t>Característica 6: quanto à camada de tinta 2ª face</w:t>
            </w:r>
          </w:p>
        </w:tc>
        <w:tc>
          <w:tcPr>
            <w:tcW w:w="850" w:type="dxa"/>
            <w:vAlign w:val="center"/>
          </w:tcPr>
          <w:p w14:paraId="3593C90E"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1BC7A576" w14:textId="77777777" w:rsidTr="00A14B5C">
        <w:tc>
          <w:tcPr>
            <w:tcW w:w="6096" w:type="dxa"/>
            <w:vAlign w:val="center"/>
          </w:tcPr>
          <w:p w14:paraId="4A03BBC3" w14:textId="77777777" w:rsidR="007A58E0" w:rsidRPr="00A62ACA" w:rsidRDefault="007A58E0" w:rsidP="00A14B5C">
            <w:pPr>
              <w:pStyle w:val="PargrafodaLista"/>
              <w:ind w:left="0"/>
              <w:rPr>
                <w:rFonts w:asciiTheme="minorHAnsi" w:hAnsiTheme="minorHAnsi" w:cstheme="minorHAnsi"/>
                <w:szCs w:val="24"/>
              </w:rPr>
            </w:pPr>
            <w:r w:rsidRPr="00D5746A">
              <w:rPr>
                <w:rFonts w:eastAsiaTheme="minorHAnsi"/>
                <w:snapToGrid/>
                <w:color w:val="000000"/>
                <w:szCs w:val="24"/>
                <w:lang w:eastAsia="en-US"/>
              </w:rPr>
              <w:t xml:space="preserve">Inferior a 15 </w:t>
            </w:r>
            <w:proofErr w:type="spellStart"/>
            <w:r w:rsidRPr="00D5746A">
              <w:rPr>
                <w:rFonts w:eastAsiaTheme="minorHAnsi"/>
                <w:snapToGrid/>
                <w:color w:val="000000"/>
                <w:szCs w:val="24"/>
                <w:lang w:eastAsia="en-US"/>
              </w:rPr>
              <w:t>μm</w:t>
            </w:r>
            <w:proofErr w:type="spellEnd"/>
          </w:p>
        </w:tc>
        <w:tc>
          <w:tcPr>
            <w:tcW w:w="850" w:type="dxa"/>
            <w:vAlign w:val="center"/>
          </w:tcPr>
          <w:p w14:paraId="0C470641"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F1</w:t>
            </w:r>
          </w:p>
        </w:tc>
      </w:tr>
      <w:tr w:rsidR="007A58E0" w:rsidRPr="00A62ACA" w14:paraId="21A8F049" w14:textId="77777777" w:rsidTr="00A14B5C">
        <w:tc>
          <w:tcPr>
            <w:tcW w:w="6096" w:type="dxa"/>
            <w:vAlign w:val="center"/>
          </w:tcPr>
          <w:p w14:paraId="55235C09" w14:textId="77777777" w:rsidR="007A58E0" w:rsidRPr="00A62ACA" w:rsidRDefault="007A58E0" w:rsidP="00A14B5C">
            <w:pPr>
              <w:pStyle w:val="PargrafodaLista"/>
              <w:ind w:left="0"/>
              <w:rPr>
                <w:rFonts w:asciiTheme="minorHAnsi" w:hAnsiTheme="minorHAnsi" w:cstheme="minorHAnsi"/>
                <w:szCs w:val="24"/>
              </w:rPr>
            </w:pPr>
            <w:r w:rsidRPr="00D5746A">
              <w:rPr>
                <w:rFonts w:eastAsiaTheme="minorHAnsi"/>
                <w:snapToGrid/>
                <w:color w:val="000000"/>
                <w:szCs w:val="24"/>
                <w:lang w:eastAsia="en-US"/>
              </w:rPr>
              <w:lastRenderedPageBreak/>
              <w:t xml:space="preserve">Entre 15 e 28 </w:t>
            </w:r>
            <w:proofErr w:type="spellStart"/>
            <w:r w:rsidRPr="00D5746A">
              <w:rPr>
                <w:rFonts w:eastAsiaTheme="minorHAnsi"/>
                <w:snapToGrid/>
                <w:color w:val="000000"/>
                <w:szCs w:val="24"/>
                <w:lang w:eastAsia="en-US"/>
              </w:rPr>
              <w:t>μm</w:t>
            </w:r>
            <w:proofErr w:type="spellEnd"/>
          </w:p>
        </w:tc>
        <w:tc>
          <w:tcPr>
            <w:tcW w:w="850" w:type="dxa"/>
            <w:vAlign w:val="center"/>
          </w:tcPr>
          <w:p w14:paraId="488E99A3"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F2</w:t>
            </w:r>
          </w:p>
        </w:tc>
      </w:tr>
      <w:tr w:rsidR="007A58E0" w:rsidRPr="00A62ACA" w14:paraId="6C6B0E9E" w14:textId="77777777" w:rsidTr="00A14B5C">
        <w:tc>
          <w:tcPr>
            <w:tcW w:w="6096" w:type="dxa"/>
            <w:vAlign w:val="center"/>
          </w:tcPr>
          <w:p w14:paraId="6916F3D6" w14:textId="77777777" w:rsidR="007A58E0" w:rsidRPr="00D5746A" w:rsidRDefault="007A58E0" w:rsidP="00A14B5C">
            <w:pPr>
              <w:pStyle w:val="PargrafodaLista"/>
              <w:ind w:left="0"/>
              <w:rPr>
                <w:rFonts w:eastAsiaTheme="minorHAnsi"/>
                <w:snapToGrid/>
                <w:color w:val="000000"/>
                <w:szCs w:val="24"/>
                <w:lang w:eastAsia="en-US"/>
              </w:rPr>
            </w:pPr>
            <w:r w:rsidRPr="00D5746A">
              <w:rPr>
                <w:rFonts w:eastAsiaTheme="minorHAnsi"/>
                <w:snapToGrid/>
                <w:color w:val="000000"/>
                <w:szCs w:val="24"/>
                <w:lang w:eastAsia="en-US"/>
              </w:rPr>
              <w:t xml:space="preserve">Superior a 28 </w:t>
            </w:r>
            <w:proofErr w:type="spellStart"/>
            <w:r w:rsidRPr="00D5746A">
              <w:rPr>
                <w:rFonts w:eastAsiaTheme="minorHAnsi"/>
                <w:snapToGrid/>
                <w:color w:val="000000"/>
                <w:szCs w:val="24"/>
                <w:lang w:eastAsia="en-US"/>
              </w:rPr>
              <w:t>μm</w:t>
            </w:r>
            <w:proofErr w:type="spellEnd"/>
          </w:p>
        </w:tc>
        <w:tc>
          <w:tcPr>
            <w:tcW w:w="850" w:type="dxa"/>
            <w:vAlign w:val="center"/>
          </w:tcPr>
          <w:p w14:paraId="30955859"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F3</w:t>
            </w:r>
          </w:p>
        </w:tc>
      </w:tr>
      <w:tr w:rsidR="007A58E0" w:rsidRPr="00A62ACA" w14:paraId="73476F2F" w14:textId="77777777" w:rsidTr="00A14B5C">
        <w:tc>
          <w:tcPr>
            <w:tcW w:w="6096" w:type="dxa"/>
            <w:vAlign w:val="center"/>
          </w:tcPr>
          <w:p w14:paraId="621CBDC1" w14:textId="77777777" w:rsidR="007A58E0" w:rsidRPr="00A62ACA" w:rsidRDefault="007A58E0" w:rsidP="00A14B5C">
            <w:pPr>
              <w:pStyle w:val="PargrafodaLista"/>
              <w:ind w:left="0"/>
              <w:rPr>
                <w:rFonts w:asciiTheme="minorHAnsi" w:hAnsiTheme="minorHAnsi" w:cstheme="minorHAnsi"/>
                <w:szCs w:val="24"/>
              </w:rPr>
            </w:pPr>
            <w:r w:rsidRPr="00D5746A">
              <w:rPr>
                <w:rFonts w:eastAsiaTheme="minorHAnsi"/>
                <w:snapToGrid/>
                <w:color w:val="000000"/>
                <w:szCs w:val="24"/>
                <w:lang w:eastAsia="en-US"/>
              </w:rPr>
              <w:t>S</w:t>
            </w:r>
            <w:r>
              <w:rPr>
                <w:rFonts w:eastAsiaTheme="minorHAnsi"/>
                <w:snapToGrid/>
                <w:color w:val="000000"/>
                <w:szCs w:val="24"/>
                <w:lang w:eastAsia="en-US"/>
              </w:rPr>
              <w:t>em camada de tina</w:t>
            </w:r>
          </w:p>
        </w:tc>
        <w:tc>
          <w:tcPr>
            <w:tcW w:w="850" w:type="dxa"/>
            <w:vAlign w:val="center"/>
          </w:tcPr>
          <w:p w14:paraId="03A886C9"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F4</w:t>
            </w:r>
          </w:p>
        </w:tc>
      </w:tr>
    </w:tbl>
    <w:p w14:paraId="168157B0" w14:textId="77777777" w:rsidR="007A58E0" w:rsidRPr="00A62ACA" w:rsidRDefault="007A58E0" w:rsidP="007A58E0">
      <w:pPr>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2CEB632F" w14:textId="77777777" w:rsidTr="00A14B5C">
        <w:tc>
          <w:tcPr>
            <w:tcW w:w="6096" w:type="dxa"/>
            <w:vAlign w:val="center"/>
          </w:tcPr>
          <w:p w14:paraId="7B0DA6EB"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7: quanto ao tipo de revestimento do substrato</w:t>
            </w:r>
          </w:p>
        </w:tc>
        <w:tc>
          <w:tcPr>
            <w:tcW w:w="850" w:type="dxa"/>
            <w:vAlign w:val="center"/>
          </w:tcPr>
          <w:p w14:paraId="55C9771C"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09CEC2E7" w14:textId="77777777" w:rsidTr="00A14B5C">
        <w:tc>
          <w:tcPr>
            <w:tcW w:w="6096" w:type="dxa"/>
            <w:vAlign w:val="center"/>
          </w:tcPr>
          <w:p w14:paraId="5D48DF22" w14:textId="77777777" w:rsidR="007A58E0" w:rsidRPr="00903BDC" w:rsidRDefault="007A58E0" w:rsidP="00A14B5C">
            <w:pPr>
              <w:widowControl/>
              <w:autoSpaceDE w:val="0"/>
              <w:autoSpaceDN w:val="0"/>
              <w:adjustRightInd w:val="0"/>
              <w:rPr>
                <w:rFonts w:eastAsiaTheme="minorHAnsi"/>
                <w:snapToGrid/>
                <w:color w:val="000000"/>
                <w:szCs w:val="24"/>
                <w:lang w:eastAsia="en-US"/>
              </w:rPr>
            </w:pPr>
            <w:r w:rsidRPr="00903BDC">
              <w:rPr>
                <w:rFonts w:eastAsiaTheme="minorHAnsi"/>
                <w:snapToGrid/>
                <w:color w:val="000000"/>
                <w:szCs w:val="24"/>
                <w:lang w:eastAsia="en-US"/>
              </w:rPr>
              <w:t>Zinco entre 20 e 50g/m²</w:t>
            </w:r>
          </w:p>
        </w:tc>
        <w:tc>
          <w:tcPr>
            <w:tcW w:w="850" w:type="dxa"/>
            <w:vAlign w:val="center"/>
          </w:tcPr>
          <w:p w14:paraId="4FA50C1E"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G1</w:t>
            </w:r>
          </w:p>
        </w:tc>
      </w:tr>
      <w:tr w:rsidR="007A58E0" w:rsidRPr="00A62ACA" w14:paraId="4788A19D" w14:textId="77777777" w:rsidTr="00A14B5C">
        <w:tc>
          <w:tcPr>
            <w:tcW w:w="6096" w:type="dxa"/>
            <w:vAlign w:val="center"/>
          </w:tcPr>
          <w:p w14:paraId="5C17CFE3" w14:textId="77777777" w:rsidR="007A58E0" w:rsidRPr="00903BDC" w:rsidRDefault="007A58E0" w:rsidP="00A14B5C">
            <w:pPr>
              <w:widowControl/>
              <w:autoSpaceDE w:val="0"/>
              <w:autoSpaceDN w:val="0"/>
              <w:adjustRightInd w:val="0"/>
              <w:rPr>
                <w:rFonts w:eastAsiaTheme="minorHAnsi"/>
                <w:snapToGrid/>
                <w:color w:val="000000"/>
                <w:szCs w:val="24"/>
                <w:lang w:eastAsia="en-US"/>
              </w:rPr>
            </w:pPr>
            <w:r w:rsidRPr="00903BDC">
              <w:rPr>
                <w:rFonts w:eastAsiaTheme="minorHAnsi"/>
                <w:snapToGrid/>
                <w:color w:val="000000"/>
                <w:szCs w:val="24"/>
                <w:lang w:eastAsia="en-US"/>
              </w:rPr>
              <w:t>Zinco entre 51 e 100g/m²</w:t>
            </w:r>
          </w:p>
        </w:tc>
        <w:tc>
          <w:tcPr>
            <w:tcW w:w="850" w:type="dxa"/>
            <w:vAlign w:val="center"/>
          </w:tcPr>
          <w:p w14:paraId="188F2B9B"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G2</w:t>
            </w:r>
          </w:p>
        </w:tc>
      </w:tr>
      <w:tr w:rsidR="007A58E0" w:rsidRPr="00A62ACA" w14:paraId="745F1BE4" w14:textId="77777777" w:rsidTr="00A14B5C">
        <w:tc>
          <w:tcPr>
            <w:tcW w:w="6096" w:type="dxa"/>
            <w:vAlign w:val="center"/>
          </w:tcPr>
          <w:p w14:paraId="5FACE8BD" w14:textId="77777777" w:rsidR="007A58E0" w:rsidRPr="00903BDC" w:rsidRDefault="007A58E0" w:rsidP="00A14B5C">
            <w:pPr>
              <w:widowControl/>
              <w:autoSpaceDE w:val="0"/>
              <w:autoSpaceDN w:val="0"/>
              <w:adjustRightInd w:val="0"/>
              <w:rPr>
                <w:rFonts w:eastAsiaTheme="minorHAnsi"/>
                <w:snapToGrid/>
                <w:color w:val="000000"/>
                <w:szCs w:val="24"/>
                <w:lang w:eastAsia="en-US"/>
              </w:rPr>
            </w:pPr>
            <w:r w:rsidRPr="00903BDC">
              <w:rPr>
                <w:rFonts w:eastAsiaTheme="minorHAnsi"/>
                <w:snapToGrid/>
                <w:color w:val="000000"/>
                <w:szCs w:val="24"/>
                <w:lang w:eastAsia="en-US"/>
              </w:rPr>
              <w:t>Zinco entre 101 e 200g/m²</w:t>
            </w:r>
          </w:p>
        </w:tc>
        <w:tc>
          <w:tcPr>
            <w:tcW w:w="850" w:type="dxa"/>
            <w:vAlign w:val="center"/>
          </w:tcPr>
          <w:p w14:paraId="0769794C"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G3</w:t>
            </w:r>
          </w:p>
        </w:tc>
      </w:tr>
      <w:tr w:rsidR="007A58E0" w:rsidRPr="00A62ACA" w14:paraId="1384A2C3" w14:textId="77777777" w:rsidTr="00A14B5C">
        <w:tc>
          <w:tcPr>
            <w:tcW w:w="6096" w:type="dxa"/>
            <w:vAlign w:val="center"/>
          </w:tcPr>
          <w:p w14:paraId="7FBDFE5F" w14:textId="77777777" w:rsidR="007A58E0" w:rsidRPr="00903BDC" w:rsidRDefault="007A58E0" w:rsidP="00A14B5C">
            <w:pPr>
              <w:widowControl/>
              <w:autoSpaceDE w:val="0"/>
              <w:autoSpaceDN w:val="0"/>
              <w:adjustRightInd w:val="0"/>
              <w:rPr>
                <w:rFonts w:eastAsiaTheme="minorHAnsi"/>
                <w:snapToGrid/>
                <w:color w:val="000000"/>
                <w:szCs w:val="24"/>
                <w:lang w:eastAsia="en-US"/>
              </w:rPr>
            </w:pPr>
            <w:r w:rsidRPr="00903BDC">
              <w:rPr>
                <w:rFonts w:eastAsiaTheme="minorHAnsi"/>
                <w:snapToGrid/>
                <w:color w:val="000000"/>
                <w:szCs w:val="24"/>
                <w:lang w:eastAsia="en-US"/>
              </w:rPr>
              <w:t>Zinco acima de 200g/m²</w:t>
            </w:r>
          </w:p>
        </w:tc>
        <w:tc>
          <w:tcPr>
            <w:tcW w:w="850" w:type="dxa"/>
            <w:vAlign w:val="center"/>
          </w:tcPr>
          <w:p w14:paraId="36D48F27"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G4</w:t>
            </w:r>
          </w:p>
        </w:tc>
      </w:tr>
      <w:tr w:rsidR="007A58E0" w:rsidRPr="00A62ACA" w14:paraId="0E629E8F" w14:textId="77777777" w:rsidTr="00A14B5C">
        <w:tc>
          <w:tcPr>
            <w:tcW w:w="6096" w:type="dxa"/>
            <w:vAlign w:val="center"/>
          </w:tcPr>
          <w:p w14:paraId="6264D347" w14:textId="77777777" w:rsidR="007A58E0" w:rsidRPr="00903BDC" w:rsidRDefault="007A58E0" w:rsidP="00A14B5C">
            <w:pPr>
              <w:widowControl/>
              <w:autoSpaceDE w:val="0"/>
              <w:autoSpaceDN w:val="0"/>
              <w:adjustRightInd w:val="0"/>
              <w:rPr>
                <w:rFonts w:eastAsiaTheme="minorHAnsi"/>
                <w:snapToGrid/>
                <w:color w:val="000000"/>
                <w:szCs w:val="24"/>
                <w:lang w:eastAsia="en-US"/>
              </w:rPr>
            </w:pPr>
            <w:proofErr w:type="spellStart"/>
            <w:r w:rsidRPr="00903BDC">
              <w:rPr>
                <w:rFonts w:eastAsiaTheme="minorHAnsi"/>
                <w:snapToGrid/>
                <w:color w:val="000000"/>
                <w:szCs w:val="24"/>
                <w:lang w:eastAsia="en-US"/>
              </w:rPr>
              <w:t>AlZn</w:t>
            </w:r>
            <w:proofErr w:type="spellEnd"/>
            <w:r w:rsidRPr="00903BDC">
              <w:rPr>
                <w:rFonts w:eastAsiaTheme="minorHAnsi"/>
                <w:snapToGrid/>
                <w:color w:val="000000"/>
                <w:szCs w:val="24"/>
                <w:lang w:eastAsia="en-US"/>
              </w:rPr>
              <w:t xml:space="preserve"> entre 20 e 50g/m² </w:t>
            </w:r>
          </w:p>
        </w:tc>
        <w:tc>
          <w:tcPr>
            <w:tcW w:w="850" w:type="dxa"/>
            <w:vAlign w:val="center"/>
          </w:tcPr>
          <w:p w14:paraId="510A2CB9"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G5</w:t>
            </w:r>
          </w:p>
        </w:tc>
      </w:tr>
      <w:tr w:rsidR="007A58E0" w:rsidRPr="00A62ACA" w14:paraId="3F7440CF" w14:textId="77777777" w:rsidTr="00A14B5C">
        <w:tc>
          <w:tcPr>
            <w:tcW w:w="6096" w:type="dxa"/>
            <w:vAlign w:val="center"/>
          </w:tcPr>
          <w:p w14:paraId="78699642" w14:textId="77777777" w:rsidR="007A58E0" w:rsidRPr="00903BDC" w:rsidRDefault="007A58E0" w:rsidP="00A14B5C">
            <w:pPr>
              <w:widowControl/>
              <w:autoSpaceDE w:val="0"/>
              <w:autoSpaceDN w:val="0"/>
              <w:adjustRightInd w:val="0"/>
              <w:rPr>
                <w:rFonts w:eastAsiaTheme="minorHAnsi"/>
                <w:snapToGrid/>
                <w:color w:val="000000"/>
                <w:szCs w:val="24"/>
                <w:lang w:eastAsia="en-US"/>
              </w:rPr>
            </w:pPr>
            <w:proofErr w:type="spellStart"/>
            <w:r w:rsidRPr="00903BDC">
              <w:rPr>
                <w:rFonts w:eastAsiaTheme="minorHAnsi"/>
                <w:snapToGrid/>
                <w:color w:val="000000"/>
                <w:szCs w:val="24"/>
                <w:lang w:eastAsia="en-US"/>
              </w:rPr>
              <w:t>AlZn</w:t>
            </w:r>
            <w:proofErr w:type="spellEnd"/>
            <w:r w:rsidRPr="00903BDC">
              <w:rPr>
                <w:rFonts w:eastAsiaTheme="minorHAnsi"/>
                <w:snapToGrid/>
                <w:color w:val="000000"/>
                <w:szCs w:val="24"/>
                <w:lang w:eastAsia="en-US"/>
              </w:rPr>
              <w:t xml:space="preserve"> entre 51 e 100g/m²</w:t>
            </w:r>
          </w:p>
        </w:tc>
        <w:tc>
          <w:tcPr>
            <w:tcW w:w="850" w:type="dxa"/>
            <w:vAlign w:val="center"/>
          </w:tcPr>
          <w:p w14:paraId="05B658AB"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G6</w:t>
            </w:r>
          </w:p>
        </w:tc>
      </w:tr>
      <w:tr w:rsidR="007A58E0" w:rsidRPr="00A62ACA" w14:paraId="0EB02065" w14:textId="77777777" w:rsidTr="00A14B5C">
        <w:tc>
          <w:tcPr>
            <w:tcW w:w="6096" w:type="dxa"/>
            <w:vAlign w:val="center"/>
          </w:tcPr>
          <w:p w14:paraId="69E710E0" w14:textId="77777777" w:rsidR="007A58E0" w:rsidRPr="00903BDC" w:rsidRDefault="007A58E0" w:rsidP="00A14B5C">
            <w:pPr>
              <w:widowControl/>
              <w:autoSpaceDE w:val="0"/>
              <w:autoSpaceDN w:val="0"/>
              <w:adjustRightInd w:val="0"/>
              <w:rPr>
                <w:rFonts w:eastAsiaTheme="minorHAnsi"/>
                <w:snapToGrid/>
                <w:color w:val="000000"/>
                <w:szCs w:val="24"/>
                <w:lang w:eastAsia="en-US"/>
              </w:rPr>
            </w:pPr>
            <w:proofErr w:type="spellStart"/>
            <w:r w:rsidRPr="00903BDC">
              <w:rPr>
                <w:rFonts w:eastAsiaTheme="minorHAnsi"/>
                <w:snapToGrid/>
                <w:color w:val="000000"/>
                <w:szCs w:val="24"/>
                <w:lang w:eastAsia="en-US"/>
              </w:rPr>
              <w:t>AlZn</w:t>
            </w:r>
            <w:proofErr w:type="spellEnd"/>
            <w:r w:rsidRPr="00903BDC">
              <w:rPr>
                <w:rFonts w:eastAsiaTheme="minorHAnsi"/>
                <w:snapToGrid/>
                <w:color w:val="000000"/>
                <w:szCs w:val="24"/>
                <w:lang w:eastAsia="en-US"/>
              </w:rPr>
              <w:t xml:space="preserve"> entre 101 e 200g/m²</w:t>
            </w:r>
          </w:p>
        </w:tc>
        <w:tc>
          <w:tcPr>
            <w:tcW w:w="850" w:type="dxa"/>
            <w:vAlign w:val="center"/>
          </w:tcPr>
          <w:p w14:paraId="607F4CBF"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G7</w:t>
            </w:r>
          </w:p>
        </w:tc>
      </w:tr>
      <w:tr w:rsidR="007A58E0" w:rsidRPr="00A62ACA" w14:paraId="526BA3F2" w14:textId="77777777" w:rsidTr="00A14B5C">
        <w:tc>
          <w:tcPr>
            <w:tcW w:w="6096" w:type="dxa"/>
            <w:vAlign w:val="center"/>
          </w:tcPr>
          <w:p w14:paraId="15D7707A" w14:textId="77777777" w:rsidR="007A58E0" w:rsidRPr="00903BDC" w:rsidRDefault="007A58E0" w:rsidP="00A14B5C">
            <w:pPr>
              <w:pStyle w:val="Default"/>
              <w:rPr>
                <w:rFonts w:eastAsiaTheme="minorHAnsi"/>
                <w:lang w:eastAsia="en-US"/>
              </w:rPr>
            </w:pPr>
            <w:proofErr w:type="spellStart"/>
            <w:r>
              <w:rPr>
                <w:rFonts w:asciiTheme="minorHAnsi" w:hAnsiTheme="minorHAnsi" w:cstheme="minorHAnsi"/>
              </w:rPr>
              <w:t>E</w:t>
            </w:r>
            <w:r w:rsidRPr="00903BDC">
              <w:rPr>
                <w:rFonts w:eastAsiaTheme="minorHAnsi"/>
                <w:lang w:eastAsia="en-US"/>
              </w:rPr>
              <w:t>letrogalvanizado</w:t>
            </w:r>
            <w:proofErr w:type="spellEnd"/>
            <w:r w:rsidRPr="00903BDC">
              <w:rPr>
                <w:rFonts w:eastAsiaTheme="minorHAnsi"/>
                <w:lang w:eastAsia="en-US"/>
              </w:rPr>
              <w:t xml:space="preserve"> </w:t>
            </w:r>
          </w:p>
        </w:tc>
        <w:tc>
          <w:tcPr>
            <w:tcW w:w="850" w:type="dxa"/>
            <w:vAlign w:val="center"/>
          </w:tcPr>
          <w:p w14:paraId="0502AB20"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G8</w:t>
            </w:r>
          </w:p>
        </w:tc>
      </w:tr>
      <w:tr w:rsidR="007A58E0" w:rsidRPr="00A62ACA" w14:paraId="0E7A11ED" w14:textId="77777777" w:rsidTr="00A14B5C">
        <w:tc>
          <w:tcPr>
            <w:tcW w:w="6096" w:type="dxa"/>
            <w:vAlign w:val="center"/>
          </w:tcPr>
          <w:p w14:paraId="067D5309" w14:textId="77777777" w:rsidR="007A58E0" w:rsidRPr="00903BDC" w:rsidRDefault="007A58E0" w:rsidP="00A14B5C">
            <w:pPr>
              <w:widowControl/>
              <w:autoSpaceDE w:val="0"/>
              <w:autoSpaceDN w:val="0"/>
              <w:adjustRightInd w:val="0"/>
              <w:rPr>
                <w:rFonts w:eastAsiaTheme="minorHAnsi"/>
                <w:snapToGrid/>
                <w:color w:val="000000"/>
                <w:szCs w:val="24"/>
                <w:lang w:eastAsia="en-US"/>
              </w:rPr>
            </w:pPr>
            <w:r w:rsidRPr="00903BDC">
              <w:rPr>
                <w:rFonts w:eastAsiaTheme="minorHAnsi"/>
                <w:snapToGrid/>
                <w:color w:val="000000"/>
                <w:szCs w:val="24"/>
                <w:lang w:eastAsia="en-US"/>
              </w:rPr>
              <w:t xml:space="preserve">Outros </w:t>
            </w:r>
          </w:p>
        </w:tc>
        <w:tc>
          <w:tcPr>
            <w:tcW w:w="850" w:type="dxa"/>
            <w:vAlign w:val="center"/>
          </w:tcPr>
          <w:p w14:paraId="10E724C3" w14:textId="77777777" w:rsidR="007A58E0" w:rsidRPr="00A62ACA" w:rsidRDefault="007A58E0" w:rsidP="00A14B5C">
            <w:pPr>
              <w:pStyle w:val="PargrafodaLista"/>
              <w:ind w:left="0"/>
              <w:jc w:val="center"/>
              <w:rPr>
                <w:rFonts w:asciiTheme="minorHAnsi" w:eastAsiaTheme="minorHAnsi" w:hAnsiTheme="minorHAnsi" w:cstheme="minorHAnsi"/>
                <w:snapToGrid/>
                <w:color w:val="000000"/>
                <w:szCs w:val="24"/>
                <w:lang w:eastAsia="en-US"/>
              </w:rPr>
            </w:pPr>
            <w:r>
              <w:rPr>
                <w:rFonts w:asciiTheme="minorHAnsi" w:eastAsiaTheme="minorHAnsi" w:hAnsiTheme="minorHAnsi" w:cstheme="minorHAnsi"/>
                <w:snapToGrid/>
                <w:color w:val="000000"/>
                <w:szCs w:val="24"/>
                <w:lang w:eastAsia="en-US"/>
              </w:rPr>
              <w:t>G9</w:t>
            </w:r>
          </w:p>
        </w:tc>
      </w:tr>
    </w:tbl>
    <w:p w14:paraId="7C0E76B4" w14:textId="77777777" w:rsidR="007A58E0" w:rsidRPr="00A62ACA" w:rsidRDefault="007A58E0" w:rsidP="007A58E0">
      <w:pPr>
        <w:jc w:val="both"/>
        <w:rPr>
          <w:rFonts w:asciiTheme="minorHAnsi" w:hAnsiTheme="minorHAnsi" w:cstheme="minorHAnsi"/>
          <w:szCs w:val="24"/>
        </w:rPr>
      </w:pPr>
    </w:p>
    <w:tbl>
      <w:tblPr>
        <w:tblStyle w:val="Tabelacomgrade"/>
        <w:tblW w:w="0" w:type="auto"/>
        <w:tblInd w:w="392" w:type="dxa"/>
        <w:tblLook w:val="04A0" w:firstRow="1" w:lastRow="0" w:firstColumn="1" w:lastColumn="0" w:noHBand="0" w:noVBand="1"/>
      </w:tblPr>
      <w:tblGrid>
        <w:gridCol w:w="6096"/>
        <w:gridCol w:w="850"/>
      </w:tblGrid>
      <w:tr w:rsidR="007A58E0" w:rsidRPr="00A62ACA" w14:paraId="6854DB8A" w14:textId="77777777" w:rsidTr="00A14B5C">
        <w:tc>
          <w:tcPr>
            <w:tcW w:w="6096" w:type="dxa"/>
            <w:vAlign w:val="center"/>
          </w:tcPr>
          <w:p w14:paraId="51ECCDC7" w14:textId="77777777" w:rsidR="007A58E0" w:rsidRPr="00A62ACA" w:rsidRDefault="007A58E0" w:rsidP="00A14B5C">
            <w:pPr>
              <w:pStyle w:val="PargrafodaLista"/>
              <w:ind w:left="0"/>
              <w:rPr>
                <w:rFonts w:asciiTheme="minorHAnsi" w:eastAsiaTheme="minorHAnsi" w:hAnsiTheme="minorHAnsi" w:cstheme="minorHAnsi"/>
                <w:b/>
                <w:bCs/>
                <w:snapToGrid/>
                <w:color w:val="000000"/>
                <w:szCs w:val="24"/>
                <w:lang w:eastAsia="en-US"/>
              </w:rPr>
            </w:pPr>
            <w:r w:rsidRPr="00A62ACA">
              <w:rPr>
                <w:rFonts w:asciiTheme="minorHAnsi" w:hAnsiTheme="minorHAnsi" w:cstheme="minorHAnsi"/>
                <w:b/>
                <w:bCs/>
                <w:szCs w:val="24"/>
              </w:rPr>
              <w:t>Característica 8: quanto ao filme protetivo</w:t>
            </w:r>
          </w:p>
        </w:tc>
        <w:tc>
          <w:tcPr>
            <w:tcW w:w="850" w:type="dxa"/>
            <w:vAlign w:val="center"/>
          </w:tcPr>
          <w:p w14:paraId="049F24D6" w14:textId="77777777" w:rsidR="007A58E0" w:rsidRPr="00A62ACA" w:rsidRDefault="007A58E0" w:rsidP="00A14B5C">
            <w:pPr>
              <w:pStyle w:val="PargrafodaLista"/>
              <w:ind w:left="0"/>
              <w:jc w:val="center"/>
              <w:rPr>
                <w:rFonts w:asciiTheme="minorHAnsi" w:eastAsiaTheme="minorHAnsi" w:hAnsiTheme="minorHAnsi" w:cstheme="minorHAnsi"/>
                <w:b/>
                <w:bCs/>
                <w:snapToGrid/>
                <w:color w:val="000000"/>
                <w:szCs w:val="24"/>
                <w:lang w:eastAsia="en-US"/>
              </w:rPr>
            </w:pPr>
            <w:r w:rsidRPr="00A62ACA">
              <w:rPr>
                <w:rFonts w:asciiTheme="minorHAnsi" w:eastAsiaTheme="minorHAnsi" w:hAnsiTheme="minorHAnsi" w:cstheme="minorHAnsi"/>
                <w:b/>
                <w:bCs/>
                <w:snapToGrid/>
                <w:color w:val="000000"/>
                <w:szCs w:val="24"/>
                <w:lang w:eastAsia="en-US"/>
              </w:rPr>
              <w:t>CODIP</w:t>
            </w:r>
          </w:p>
        </w:tc>
      </w:tr>
      <w:tr w:rsidR="007A58E0" w:rsidRPr="00A62ACA" w14:paraId="38EEEFFB" w14:textId="77777777" w:rsidTr="00A14B5C">
        <w:tc>
          <w:tcPr>
            <w:tcW w:w="6096" w:type="dxa"/>
            <w:vAlign w:val="center"/>
          </w:tcPr>
          <w:p w14:paraId="1A772702" w14:textId="77777777" w:rsidR="007A58E0" w:rsidRPr="00A62ACA" w:rsidRDefault="007A58E0" w:rsidP="00A14B5C">
            <w:pPr>
              <w:pStyle w:val="PargrafodaLista"/>
              <w:ind w:left="0"/>
              <w:rPr>
                <w:rFonts w:asciiTheme="minorHAnsi" w:hAnsiTheme="minorHAnsi" w:cstheme="minorHAnsi"/>
                <w:szCs w:val="24"/>
              </w:rPr>
            </w:pPr>
            <w:r>
              <w:rPr>
                <w:rFonts w:asciiTheme="minorHAnsi" w:hAnsiTheme="minorHAnsi" w:cstheme="minorHAnsi"/>
                <w:szCs w:val="24"/>
              </w:rPr>
              <w:t>Sim</w:t>
            </w:r>
          </w:p>
        </w:tc>
        <w:tc>
          <w:tcPr>
            <w:tcW w:w="850" w:type="dxa"/>
            <w:vAlign w:val="center"/>
          </w:tcPr>
          <w:p w14:paraId="68204473"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H1</w:t>
            </w:r>
          </w:p>
        </w:tc>
      </w:tr>
      <w:tr w:rsidR="007A58E0" w:rsidRPr="00A62ACA" w14:paraId="2E350381" w14:textId="77777777" w:rsidTr="00A14B5C">
        <w:tc>
          <w:tcPr>
            <w:tcW w:w="6096" w:type="dxa"/>
            <w:vAlign w:val="center"/>
          </w:tcPr>
          <w:p w14:paraId="417941DB" w14:textId="77777777" w:rsidR="007A58E0" w:rsidRPr="00A62ACA" w:rsidRDefault="007A58E0" w:rsidP="00A14B5C">
            <w:pPr>
              <w:pStyle w:val="PargrafodaLista"/>
              <w:ind w:left="0"/>
              <w:rPr>
                <w:rFonts w:asciiTheme="minorHAnsi" w:hAnsiTheme="minorHAnsi" w:cstheme="minorHAnsi"/>
                <w:szCs w:val="24"/>
              </w:rPr>
            </w:pPr>
            <w:r>
              <w:rPr>
                <w:rFonts w:asciiTheme="minorHAnsi" w:hAnsiTheme="minorHAnsi" w:cstheme="minorHAnsi"/>
                <w:szCs w:val="24"/>
              </w:rPr>
              <w:t>Não</w:t>
            </w:r>
          </w:p>
        </w:tc>
        <w:tc>
          <w:tcPr>
            <w:tcW w:w="850" w:type="dxa"/>
            <w:vAlign w:val="center"/>
          </w:tcPr>
          <w:p w14:paraId="63E047F2" w14:textId="77777777" w:rsidR="007A58E0" w:rsidRPr="00A62ACA" w:rsidRDefault="007A58E0" w:rsidP="00A14B5C">
            <w:pPr>
              <w:pStyle w:val="PargrafodaLista"/>
              <w:ind w:left="0"/>
              <w:jc w:val="center"/>
              <w:rPr>
                <w:rFonts w:asciiTheme="minorHAnsi" w:hAnsiTheme="minorHAnsi" w:cstheme="minorHAnsi"/>
                <w:szCs w:val="24"/>
              </w:rPr>
            </w:pPr>
            <w:r w:rsidRPr="00A62ACA">
              <w:rPr>
                <w:rFonts w:asciiTheme="minorHAnsi" w:eastAsiaTheme="minorHAnsi" w:hAnsiTheme="minorHAnsi" w:cstheme="minorHAnsi"/>
                <w:snapToGrid/>
                <w:color w:val="000000"/>
                <w:szCs w:val="24"/>
                <w:lang w:eastAsia="en-US"/>
              </w:rPr>
              <w:t>H2</w:t>
            </w:r>
          </w:p>
        </w:tc>
      </w:tr>
    </w:tbl>
    <w:p w14:paraId="42D4379E" w14:textId="77777777" w:rsidR="007A58E0" w:rsidRPr="00A62ACA" w:rsidRDefault="007A58E0" w:rsidP="007A58E0">
      <w:pPr>
        <w:jc w:val="both"/>
        <w:rPr>
          <w:rFonts w:asciiTheme="minorHAnsi" w:hAnsiTheme="minorHAnsi" w:cstheme="minorHAnsi"/>
          <w:szCs w:val="24"/>
        </w:rPr>
      </w:pPr>
    </w:p>
    <w:p w14:paraId="62667460" w14:textId="77777777" w:rsidR="007A58E0" w:rsidRPr="00A62ACA" w:rsidRDefault="007A58E0" w:rsidP="007A58E0">
      <w:pPr>
        <w:jc w:val="both"/>
        <w:rPr>
          <w:rFonts w:asciiTheme="minorHAnsi" w:hAnsiTheme="minorHAnsi" w:cstheme="minorHAnsi"/>
          <w:szCs w:val="24"/>
        </w:rPr>
      </w:pPr>
      <w:r w:rsidRPr="00A62ACA">
        <w:rPr>
          <w:rFonts w:asciiTheme="minorHAnsi" w:hAnsiTheme="minorHAnsi" w:cstheme="minorHAnsi"/>
          <w:szCs w:val="24"/>
        </w:rPr>
        <w:t xml:space="preserve">Exemplo de formulação do CODIP: </w:t>
      </w:r>
    </w:p>
    <w:p w14:paraId="0F8B67C3" w14:textId="150B3883" w:rsidR="007A58E0" w:rsidRPr="00A62ACA" w:rsidRDefault="007A58E0" w:rsidP="007A58E0">
      <w:pPr>
        <w:jc w:val="both"/>
        <w:rPr>
          <w:rFonts w:asciiTheme="minorHAnsi" w:hAnsiTheme="minorHAnsi" w:cstheme="minorHAnsi"/>
          <w:szCs w:val="24"/>
        </w:rPr>
      </w:pPr>
      <w:bookmarkStart w:id="16" w:name="_Hlk158213248"/>
      <w:r w:rsidRPr="00A62ACA">
        <w:rPr>
          <w:rFonts w:asciiTheme="minorHAnsi" w:hAnsiTheme="minorHAnsi" w:cstheme="minorHAnsi"/>
          <w:szCs w:val="24"/>
        </w:rPr>
        <w:t>Aço</w:t>
      </w:r>
      <w:r>
        <w:rPr>
          <w:rFonts w:asciiTheme="minorHAnsi" w:hAnsiTheme="minorHAnsi" w:cstheme="minorHAnsi"/>
          <w:szCs w:val="24"/>
        </w:rPr>
        <w:t xml:space="preserve"> em bobina com 0,4mm de espessura, 500m de largura, pintado nas duas faces, com 20</w:t>
      </w:r>
      <w:r w:rsidR="00451ED8">
        <w:rPr>
          <w:rFonts w:asciiTheme="minorHAnsi" w:hAnsiTheme="minorHAnsi" w:cstheme="minorHAnsi"/>
          <w:szCs w:val="24"/>
        </w:rPr>
        <w:t xml:space="preserve"> </w:t>
      </w:r>
      <w:proofErr w:type="gramStart"/>
      <w:r>
        <w:rPr>
          <w:rFonts w:asciiTheme="minorHAnsi" w:hAnsiTheme="minorHAnsi" w:cstheme="minorHAnsi"/>
          <w:szCs w:val="24"/>
        </w:rPr>
        <w:t>micra  de</w:t>
      </w:r>
      <w:proofErr w:type="gramEnd"/>
      <w:r>
        <w:rPr>
          <w:rFonts w:asciiTheme="minorHAnsi" w:hAnsiTheme="minorHAnsi" w:cstheme="minorHAnsi"/>
          <w:szCs w:val="24"/>
        </w:rPr>
        <w:t xml:space="preserve"> tinta em cada face, revestimento de alumínio e zinco entre 101 e 200g/m2 contendo filme protetivo</w:t>
      </w:r>
      <w:r w:rsidRPr="00A62ACA">
        <w:rPr>
          <w:rFonts w:asciiTheme="minorHAnsi" w:hAnsiTheme="minorHAnsi" w:cstheme="minorHAnsi"/>
          <w:szCs w:val="24"/>
        </w:rPr>
        <w:t>: A1B2C1D</w:t>
      </w:r>
      <w:r>
        <w:rPr>
          <w:rFonts w:asciiTheme="minorHAnsi" w:hAnsiTheme="minorHAnsi" w:cstheme="minorHAnsi"/>
          <w:szCs w:val="24"/>
        </w:rPr>
        <w:t>2E2</w:t>
      </w:r>
      <w:r w:rsidRPr="00A62ACA">
        <w:rPr>
          <w:rFonts w:asciiTheme="minorHAnsi" w:hAnsiTheme="minorHAnsi" w:cstheme="minorHAnsi"/>
          <w:szCs w:val="24"/>
        </w:rPr>
        <w:t>F</w:t>
      </w:r>
      <w:r>
        <w:rPr>
          <w:rFonts w:asciiTheme="minorHAnsi" w:hAnsiTheme="minorHAnsi" w:cstheme="minorHAnsi"/>
          <w:szCs w:val="24"/>
        </w:rPr>
        <w:t>2G7H1</w:t>
      </w:r>
      <w:r w:rsidRPr="00A62ACA">
        <w:rPr>
          <w:rFonts w:asciiTheme="minorHAnsi" w:hAnsiTheme="minorHAnsi" w:cstheme="minorHAnsi"/>
          <w:szCs w:val="24"/>
        </w:rPr>
        <w:t>.</w:t>
      </w:r>
      <w:bookmarkEnd w:id="16"/>
    </w:p>
    <w:bookmarkEnd w:id="15"/>
    <w:p w14:paraId="721851FE" w14:textId="77777777" w:rsidR="007A58E0" w:rsidRPr="00A62ACA" w:rsidRDefault="007A58E0" w:rsidP="007A58E0">
      <w:pPr>
        <w:ind w:left="-142" w:right="-199"/>
        <w:jc w:val="both"/>
        <w:rPr>
          <w:rFonts w:asciiTheme="minorHAnsi" w:hAnsiTheme="minorHAnsi" w:cstheme="minorHAnsi"/>
          <w:szCs w:val="24"/>
        </w:rPr>
      </w:pPr>
    </w:p>
    <w:p w14:paraId="0A23A217" w14:textId="14A6B797" w:rsidR="003637BF" w:rsidRDefault="003637BF" w:rsidP="004C2FAF">
      <w:pPr>
        <w:ind w:left="-142" w:right="-199"/>
        <w:jc w:val="both"/>
        <w:rPr>
          <w:rFonts w:asciiTheme="minorHAnsi" w:hAnsiTheme="minorHAnsi" w:cstheme="minorHAnsi"/>
          <w:szCs w:val="24"/>
        </w:rPr>
      </w:pPr>
    </w:p>
    <w:p w14:paraId="5ADDDCBE" w14:textId="77777777" w:rsidR="00EB1772" w:rsidRPr="00DB128C" w:rsidRDefault="00EB1772" w:rsidP="004C2FAF">
      <w:pPr>
        <w:ind w:left="-142" w:right="-199"/>
        <w:jc w:val="both"/>
        <w:rPr>
          <w:rFonts w:asciiTheme="minorHAnsi" w:hAnsiTheme="minorHAnsi" w:cstheme="minorHAnsi"/>
          <w:szCs w:val="24"/>
        </w:rPr>
      </w:pPr>
    </w:p>
    <w:p w14:paraId="633297A0" w14:textId="210089CB" w:rsidR="007163A5" w:rsidRPr="00E726E6" w:rsidRDefault="00E044C8" w:rsidP="007163A5">
      <w:pPr>
        <w:pStyle w:val="Recuodecorpodetexto3"/>
        <w:ind w:left="-142" w:right="-198"/>
        <w:rPr>
          <w:rFonts w:asciiTheme="minorHAnsi" w:hAnsiTheme="minorHAnsi" w:cstheme="minorHAnsi"/>
          <w:szCs w:val="24"/>
        </w:rPr>
      </w:pPr>
      <w:r>
        <w:rPr>
          <w:rFonts w:asciiTheme="minorHAnsi" w:hAnsiTheme="minorHAnsi" w:cstheme="minorHAnsi"/>
          <w:szCs w:val="24"/>
        </w:rPr>
        <w:t>13</w:t>
      </w:r>
      <w:r w:rsidR="007163A5" w:rsidRPr="00DB128C">
        <w:rPr>
          <w:rFonts w:asciiTheme="minorHAnsi" w:hAnsiTheme="minorHAnsi" w:cstheme="minorHAnsi"/>
          <w:szCs w:val="24"/>
        </w:rPr>
        <w:t>.</w:t>
      </w:r>
      <w:r w:rsidR="007163A5" w:rsidRPr="00DB128C">
        <w:rPr>
          <w:rFonts w:asciiTheme="minorHAnsi" w:hAnsiTheme="minorHAnsi" w:cstheme="minorHAnsi"/>
          <w:szCs w:val="24"/>
        </w:rPr>
        <w:tab/>
        <w:t xml:space="preserve">Apresentar cópia das demonstrações </w:t>
      </w:r>
      <w:r w:rsidR="007163A5" w:rsidRPr="00E726E6">
        <w:rPr>
          <w:rFonts w:asciiTheme="minorHAnsi" w:hAnsiTheme="minorHAnsi" w:cstheme="minorHAnsi"/>
          <w:szCs w:val="24"/>
        </w:rPr>
        <w:t xml:space="preserve">financeiras da empresa </w:t>
      </w:r>
      <w:r w:rsidR="009F034F" w:rsidRPr="00E726E6">
        <w:rPr>
          <w:rFonts w:asciiTheme="minorHAnsi" w:hAnsiTheme="minorHAnsi" w:cstheme="minorHAnsi"/>
          <w:szCs w:val="24"/>
        </w:rPr>
        <w:t xml:space="preserve">dos anos/exercícios de </w:t>
      </w:r>
      <w:r w:rsidR="00CC3D1B" w:rsidRPr="00E726E6">
        <w:rPr>
          <w:rFonts w:asciiTheme="minorHAnsi" w:hAnsiTheme="minorHAnsi" w:cstheme="minorHAnsi"/>
          <w:szCs w:val="24"/>
        </w:rPr>
        <w:t>202</w:t>
      </w:r>
      <w:r w:rsidR="006277DF">
        <w:rPr>
          <w:rFonts w:asciiTheme="minorHAnsi" w:hAnsiTheme="minorHAnsi" w:cstheme="minorHAnsi"/>
          <w:szCs w:val="24"/>
        </w:rPr>
        <w:t>2</w:t>
      </w:r>
      <w:r w:rsidR="00CC3D1B" w:rsidRPr="00E726E6">
        <w:rPr>
          <w:rFonts w:asciiTheme="minorHAnsi" w:hAnsiTheme="minorHAnsi" w:cstheme="minorHAnsi"/>
          <w:szCs w:val="24"/>
        </w:rPr>
        <w:t xml:space="preserve"> e 202</w:t>
      </w:r>
      <w:r w:rsidR="006277DF">
        <w:rPr>
          <w:rFonts w:asciiTheme="minorHAnsi" w:hAnsiTheme="minorHAnsi" w:cstheme="minorHAnsi"/>
          <w:szCs w:val="24"/>
        </w:rPr>
        <w:t>3</w:t>
      </w:r>
      <w:r w:rsidR="00CC3D1B" w:rsidRPr="00E726E6">
        <w:rPr>
          <w:rFonts w:asciiTheme="minorHAnsi" w:hAnsiTheme="minorHAnsi" w:cstheme="minorHAnsi"/>
          <w:szCs w:val="24"/>
        </w:rPr>
        <w:t>.</w:t>
      </w:r>
    </w:p>
    <w:p w14:paraId="26EFBDF4" w14:textId="77777777" w:rsidR="007163A5" w:rsidRPr="00E726E6" w:rsidRDefault="007163A5" w:rsidP="00997A8F">
      <w:pPr>
        <w:pStyle w:val="Recuodecorpodetexto3"/>
        <w:ind w:left="-142" w:right="-199"/>
        <w:rPr>
          <w:rFonts w:asciiTheme="minorHAnsi" w:hAnsiTheme="minorHAnsi" w:cstheme="minorHAnsi"/>
          <w:szCs w:val="24"/>
        </w:rPr>
      </w:pPr>
    </w:p>
    <w:p w14:paraId="5656F189" w14:textId="396EC11D" w:rsidR="00BA4A1F" w:rsidRPr="00E726E6" w:rsidRDefault="00BA4A1F" w:rsidP="00BD7518">
      <w:pPr>
        <w:pStyle w:val="Recuodecorpodetexto3"/>
        <w:ind w:left="-142" w:right="-198"/>
        <w:rPr>
          <w:rFonts w:asciiTheme="minorHAnsi" w:hAnsiTheme="minorHAnsi" w:cstheme="minorHAnsi"/>
          <w:szCs w:val="24"/>
        </w:rPr>
      </w:pPr>
      <w:r w:rsidRPr="00E726E6">
        <w:rPr>
          <w:rFonts w:asciiTheme="minorHAnsi" w:hAnsiTheme="minorHAnsi" w:cstheme="minorHAnsi"/>
          <w:szCs w:val="24"/>
        </w:rPr>
        <w:t>1</w:t>
      </w:r>
      <w:r w:rsidR="00E044C8" w:rsidRPr="00E726E6">
        <w:rPr>
          <w:rFonts w:asciiTheme="minorHAnsi" w:hAnsiTheme="minorHAnsi" w:cstheme="minorHAnsi"/>
          <w:szCs w:val="24"/>
        </w:rPr>
        <w:t>4</w:t>
      </w:r>
      <w:r w:rsidRPr="00E726E6">
        <w:rPr>
          <w:rFonts w:asciiTheme="minorHAnsi" w:hAnsiTheme="minorHAnsi" w:cstheme="minorHAnsi"/>
          <w:szCs w:val="24"/>
        </w:rPr>
        <w:t>.</w:t>
      </w:r>
      <w:r w:rsidRPr="00E726E6">
        <w:rPr>
          <w:rFonts w:asciiTheme="minorHAnsi" w:hAnsiTheme="minorHAnsi" w:cstheme="minorHAnsi"/>
          <w:szCs w:val="24"/>
        </w:rPr>
        <w:tab/>
      </w:r>
      <w:r w:rsidRPr="00E726E6">
        <w:rPr>
          <w:rFonts w:asciiTheme="minorHAnsi" w:hAnsiTheme="minorHAnsi" w:cstheme="minorHAnsi"/>
        </w:rPr>
        <w:t xml:space="preserve">No caso de revenda no mercado interno do produto </w:t>
      </w:r>
      <w:r w:rsidR="00383634" w:rsidRPr="00E726E6">
        <w:rPr>
          <w:rFonts w:asciiTheme="minorHAnsi" w:hAnsiTheme="minorHAnsi" w:cstheme="minorHAnsi"/>
        </w:rPr>
        <w:t xml:space="preserve">objeto da investigação </w:t>
      </w:r>
      <w:r w:rsidRPr="00E726E6">
        <w:rPr>
          <w:rFonts w:asciiTheme="minorHAnsi" w:hAnsiTheme="minorHAnsi" w:cstheme="minorHAnsi"/>
        </w:rPr>
        <w:t>importado por essa empresa</w:t>
      </w:r>
      <w:r w:rsidR="005E27B5" w:rsidRPr="00E726E6">
        <w:rPr>
          <w:rFonts w:asciiTheme="minorHAnsi" w:hAnsiTheme="minorHAnsi" w:cstheme="minorHAnsi"/>
        </w:rPr>
        <w:t xml:space="preserve">, </w:t>
      </w:r>
      <w:r w:rsidR="00546AC7" w:rsidRPr="00E726E6">
        <w:rPr>
          <w:rFonts w:asciiTheme="minorHAnsi" w:hAnsiTheme="minorHAnsi" w:cstheme="minorHAnsi"/>
        </w:rPr>
        <w:t>orig</w:t>
      </w:r>
      <w:r w:rsidR="005E27B5" w:rsidRPr="00E726E6">
        <w:rPr>
          <w:rFonts w:asciiTheme="minorHAnsi" w:hAnsiTheme="minorHAnsi" w:cstheme="minorHAnsi"/>
        </w:rPr>
        <w:t xml:space="preserve">inárias </w:t>
      </w:r>
      <w:r w:rsidR="00CC3D1B" w:rsidRPr="00E726E6">
        <w:rPr>
          <w:rFonts w:asciiTheme="minorHAnsi" w:hAnsiTheme="minorHAnsi" w:cstheme="minorHAnsi"/>
        </w:rPr>
        <w:t>d</w:t>
      </w:r>
      <w:r w:rsidR="006277DF">
        <w:rPr>
          <w:rFonts w:asciiTheme="minorHAnsi" w:hAnsiTheme="minorHAnsi" w:cstheme="minorHAnsi"/>
        </w:rPr>
        <w:t>a</w:t>
      </w:r>
      <w:r w:rsidR="00CC3D1B" w:rsidRPr="00E726E6">
        <w:rPr>
          <w:rFonts w:asciiTheme="minorHAnsi" w:hAnsiTheme="minorHAnsi" w:cstheme="minorHAnsi"/>
          <w:szCs w:val="24"/>
        </w:rPr>
        <w:t xml:space="preserve"> China</w:t>
      </w:r>
      <w:r w:rsidRPr="00E726E6">
        <w:rPr>
          <w:rFonts w:asciiTheme="minorHAnsi" w:hAnsiTheme="minorHAnsi" w:cstheme="minorHAnsi"/>
        </w:rPr>
        <w:t xml:space="preserve">, </w:t>
      </w:r>
      <w:r w:rsidR="00546AC7" w:rsidRPr="00E726E6">
        <w:rPr>
          <w:rFonts w:asciiTheme="minorHAnsi" w:hAnsiTheme="minorHAnsi" w:cstheme="minorHAnsi"/>
        </w:rPr>
        <w:t>preencher</w:t>
      </w:r>
      <w:r w:rsidRPr="00E726E6">
        <w:rPr>
          <w:rFonts w:asciiTheme="minorHAnsi" w:hAnsiTheme="minorHAnsi" w:cstheme="minorHAnsi"/>
        </w:rPr>
        <w:t xml:space="preserve"> </w:t>
      </w:r>
      <w:r w:rsidR="00546AC7" w:rsidRPr="00E726E6">
        <w:rPr>
          <w:rFonts w:asciiTheme="minorHAnsi" w:hAnsiTheme="minorHAnsi" w:cstheme="minorHAnsi"/>
        </w:rPr>
        <w:t xml:space="preserve">o </w:t>
      </w:r>
      <w:r w:rsidR="00E06566" w:rsidRPr="00E726E6">
        <w:rPr>
          <w:rFonts w:asciiTheme="minorHAnsi" w:hAnsiTheme="minorHAnsi" w:cstheme="minorHAnsi"/>
          <w:b/>
        </w:rPr>
        <w:t xml:space="preserve">Apêndice </w:t>
      </w:r>
      <w:r w:rsidR="004F4927" w:rsidRPr="00E726E6">
        <w:rPr>
          <w:rFonts w:asciiTheme="minorHAnsi" w:hAnsiTheme="minorHAnsi" w:cstheme="minorHAnsi"/>
          <w:b/>
        </w:rPr>
        <w:t>I</w:t>
      </w:r>
      <w:r w:rsidR="006C0393" w:rsidRPr="00E726E6">
        <w:rPr>
          <w:rFonts w:asciiTheme="minorHAnsi" w:hAnsiTheme="minorHAnsi" w:cstheme="minorHAnsi"/>
          <w:b/>
        </w:rPr>
        <w:t>V</w:t>
      </w:r>
      <w:r w:rsidRPr="00E726E6">
        <w:rPr>
          <w:rFonts w:asciiTheme="minorHAnsi" w:hAnsiTheme="minorHAnsi" w:cstheme="minorHAnsi"/>
        </w:rPr>
        <w:t xml:space="preserve"> </w:t>
      </w:r>
      <w:r w:rsidR="00546AC7" w:rsidRPr="00E726E6">
        <w:rPr>
          <w:rFonts w:asciiTheme="minorHAnsi" w:hAnsiTheme="minorHAnsi" w:cstheme="minorHAnsi"/>
        </w:rPr>
        <w:t xml:space="preserve">para as revendas </w:t>
      </w:r>
      <w:r w:rsidR="00D260EF" w:rsidRPr="00E726E6">
        <w:rPr>
          <w:rFonts w:asciiTheme="minorHAnsi" w:hAnsiTheme="minorHAnsi" w:cstheme="minorHAnsi"/>
        </w:rPr>
        <w:t xml:space="preserve">realizadas </w:t>
      </w:r>
      <w:r w:rsidR="0017224D" w:rsidRPr="00E726E6">
        <w:rPr>
          <w:rFonts w:asciiTheme="minorHAnsi" w:hAnsiTheme="minorHAnsi" w:cstheme="minorHAnsi"/>
        </w:rPr>
        <w:t>de</w:t>
      </w:r>
      <w:r w:rsidR="00D260EF" w:rsidRPr="00E726E6">
        <w:rPr>
          <w:rFonts w:asciiTheme="minorHAnsi" w:hAnsiTheme="minorHAnsi" w:cstheme="minorHAnsi"/>
        </w:rPr>
        <w:t xml:space="preserve"> </w:t>
      </w:r>
      <w:bookmarkStart w:id="17" w:name="_Hlk141283482"/>
      <w:r w:rsidR="00CC3D1B" w:rsidRPr="00E726E6">
        <w:rPr>
          <w:rFonts w:asciiTheme="minorHAnsi" w:hAnsiTheme="minorHAnsi" w:cstheme="minorHAnsi"/>
          <w:szCs w:val="24"/>
        </w:rPr>
        <w:t>j</w:t>
      </w:r>
      <w:r w:rsidR="006277DF">
        <w:rPr>
          <w:rFonts w:asciiTheme="minorHAnsi" w:hAnsiTheme="minorHAnsi" w:cstheme="minorHAnsi"/>
          <w:szCs w:val="24"/>
        </w:rPr>
        <w:t>ulho de 2022</w:t>
      </w:r>
      <w:r w:rsidR="00CC3D1B" w:rsidRPr="00E726E6">
        <w:rPr>
          <w:rFonts w:asciiTheme="minorHAnsi" w:hAnsiTheme="minorHAnsi" w:cstheme="minorHAnsi"/>
          <w:szCs w:val="24"/>
        </w:rPr>
        <w:t xml:space="preserve"> a </w:t>
      </w:r>
      <w:r w:rsidR="006277DF">
        <w:rPr>
          <w:rFonts w:asciiTheme="minorHAnsi" w:hAnsiTheme="minorHAnsi" w:cstheme="minorHAnsi"/>
          <w:szCs w:val="24"/>
        </w:rPr>
        <w:t>junho de 2023</w:t>
      </w:r>
      <w:bookmarkEnd w:id="17"/>
      <w:r w:rsidR="00CC3D1B" w:rsidRPr="00E726E6">
        <w:rPr>
          <w:rFonts w:asciiTheme="minorHAnsi" w:hAnsiTheme="minorHAnsi" w:cstheme="minorHAnsi"/>
          <w:szCs w:val="24"/>
        </w:rPr>
        <w:t xml:space="preserve"> (P5)</w:t>
      </w:r>
      <w:r w:rsidRPr="00E726E6">
        <w:rPr>
          <w:rFonts w:asciiTheme="minorHAnsi" w:hAnsiTheme="minorHAnsi" w:cstheme="minorHAnsi"/>
          <w:szCs w:val="24"/>
        </w:rPr>
        <w:t>.</w:t>
      </w:r>
    </w:p>
    <w:p w14:paraId="607D01F0" w14:textId="77777777" w:rsidR="00BA4A1F" w:rsidRPr="00E726E6" w:rsidRDefault="00BA4A1F" w:rsidP="00BD7518">
      <w:pPr>
        <w:pStyle w:val="Recuodecorpodetexto3"/>
        <w:ind w:left="-142" w:right="-198"/>
        <w:rPr>
          <w:rFonts w:asciiTheme="minorHAnsi" w:hAnsiTheme="minorHAnsi" w:cstheme="minorHAnsi"/>
          <w:szCs w:val="24"/>
        </w:rPr>
      </w:pPr>
    </w:p>
    <w:p w14:paraId="36C046FB" w14:textId="6962C0B9" w:rsidR="001A5760" w:rsidRPr="00E726E6" w:rsidRDefault="005E27B5" w:rsidP="005E27B5">
      <w:pPr>
        <w:pStyle w:val="Recuodecorpodetexto3"/>
        <w:ind w:left="-142" w:right="-198"/>
        <w:rPr>
          <w:rFonts w:asciiTheme="minorHAnsi" w:hAnsiTheme="minorHAnsi" w:cstheme="minorHAnsi"/>
          <w:szCs w:val="24"/>
        </w:rPr>
      </w:pPr>
      <w:r w:rsidRPr="00E726E6">
        <w:rPr>
          <w:rFonts w:asciiTheme="minorHAnsi" w:hAnsiTheme="minorHAnsi" w:cstheme="minorHAnsi"/>
          <w:szCs w:val="24"/>
        </w:rPr>
        <w:t>1</w:t>
      </w:r>
      <w:r w:rsidR="00E044C8" w:rsidRPr="00E726E6">
        <w:rPr>
          <w:rFonts w:asciiTheme="minorHAnsi" w:hAnsiTheme="minorHAnsi" w:cstheme="minorHAnsi"/>
          <w:szCs w:val="24"/>
        </w:rPr>
        <w:t>5</w:t>
      </w:r>
      <w:r w:rsidRPr="00E726E6">
        <w:rPr>
          <w:rFonts w:asciiTheme="minorHAnsi" w:hAnsiTheme="minorHAnsi" w:cstheme="minorHAnsi"/>
          <w:szCs w:val="24"/>
        </w:rPr>
        <w:t>.</w:t>
      </w:r>
      <w:r w:rsidRPr="00E726E6">
        <w:rPr>
          <w:rFonts w:asciiTheme="minorHAnsi" w:hAnsiTheme="minorHAnsi" w:cstheme="minorHAnsi"/>
          <w:szCs w:val="24"/>
        </w:rPr>
        <w:tab/>
        <w:t xml:space="preserve">O </w:t>
      </w:r>
      <w:r w:rsidRPr="00E726E6">
        <w:rPr>
          <w:rFonts w:asciiTheme="minorHAnsi" w:hAnsiTheme="minorHAnsi" w:cstheme="minorHAnsi"/>
          <w:b/>
          <w:szCs w:val="24"/>
        </w:rPr>
        <w:t>Apêndice I</w:t>
      </w:r>
      <w:r w:rsidR="006C0393" w:rsidRPr="00E726E6">
        <w:rPr>
          <w:rFonts w:asciiTheme="minorHAnsi" w:hAnsiTheme="minorHAnsi" w:cstheme="minorHAnsi"/>
          <w:b/>
          <w:szCs w:val="24"/>
        </w:rPr>
        <w:t>V</w:t>
      </w:r>
      <w:r w:rsidR="00187369" w:rsidRPr="00E726E6">
        <w:rPr>
          <w:rFonts w:asciiTheme="minorHAnsi" w:hAnsiTheme="minorHAnsi" w:cstheme="minorHAnsi"/>
          <w:szCs w:val="24"/>
        </w:rPr>
        <w:t>, contudo,</w:t>
      </w:r>
      <w:r w:rsidRPr="00E726E6">
        <w:rPr>
          <w:rFonts w:asciiTheme="minorHAnsi" w:hAnsiTheme="minorHAnsi" w:cstheme="minorHAnsi"/>
          <w:szCs w:val="24"/>
        </w:rPr>
        <w:t xml:space="preserve"> </w:t>
      </w:r>
      <w:r w:rsidR="00167FE5" w:rsidRPr="00E726E6">
        <w:rPr>
          <w:rFonts w:asciiTheme="minorHAnsi" w:hAnsiTheme="minorHAnsi" w:cstheme="minorHAnsi"/>
          <w:b/>
          <w:szCs w:val="24"/>
        </w:rPr>
        <w:t>SOMENTE</w:t>
      </w:r>
      <w:r w:rsidR="00167FE5" w:rsidRPr="00E726E6">
        <w:rPr>
          <w:rFonts w:asciiTheme="minorHAnsi" w:hAnsiTheme="minorHAnsi" w:cstheme="minorHAnsi"/>
          <w:szCs w:val="24"/>
        </w:rPr>
        <w:t xml:space="preserve"> </w:t>
      </w:r>
      <w:r w:rsidRPr="00E726E6">
        <w:rPr>
          <w:rFonts w:asciiTheme="minorHAnsi" w:hAnsiTheme="minorHAnsi" w:cstheme="minorHAnsi"/>
          <w:szCs w:val="24"/>
        </w:rPr>
        <w:t xml:space="preserve">deverá ser preenchido se existir alguma relação direta ou indireta (vinculação acionária, integrantes do mesmo grupo </w:t>
      </w:r>
      <w:proofErr w:type="gramStart"/>
      <w:r w:rsidRPr="00E726E6">
        <w:rPr>
          <w:rFonts w:asciiTheme="minorHAnsi" w:hAnsiTheme="minorHAnsi" w:cstheme="minorHAnsi"/>
          <w:szCs w:val="24"/>
        </w:rPr>
        <w:t>econômico, etc.</w:t>
      </w:r>
      <w:proofErr w:type="gramEnd"/>
      <w:r w:rsidRPr="00E726E6">
        <w:rPr>
          <w:rFonts w:asciiTheme="minorHAnsi" w:hAnsiTheme="minorHAnsi" w:cstheme="minorHAnsi"/>
          <w:szCs w:val="24"/>
        </w:rPr>
        <w:t xml:space="preserve">) entre essa empresa e algum produtor /exportador estrangeiro </w:t>
      </w:r>
      <w:r w:rsidR="00CC3D1B" w:rsidRPr="00E726E6">
        <w:rPr>
          <w:rFonts w:asciiTheme="minorHAnsi" w:hAnsiTheme="minorHAnsi" w:cstheme="minorHAnsi"/>
        </w:rPr>
        <w:t>d</w:t>
      </w:r>
      <w:r w:rsidR="006277DF">
        <w:rPr>
          <w:rFonts w:asciiTheme="minorHAnsi" w:hAnsiTheme="minorHAnsi" w:cstheme="minorHAnsi"/>
        </w:rPr>
        <w:t>a</w:t>
      </w:r>
      <w:r w:rsidR="00CC3D1B" w:rsidRPr="00E726E6">
        <w:rPr>
          <w:rFonts w:asciiTheme="minorHAnsi" w:hAnsiTheme="minorHAnsi" w:cstheme="minorHAnsi"/>
          <w:szCs w:val="24"/>
        </w:rPr>
        <w:t xml:space="preserve"> China</w:t>
      </w:r>
      <w:r w:rsidRPr="00E726E6">
        <w:rPr>
          <w:rFonts w:asciiTheme="minorHAnsi" w:hAnsiTheme="minorHAnsi" w:cstheme="minorHAnsi"/>
          <w:b/>
          <w:szCs w:val="24"/>
        </w:rPr>
        <w:t xml:space="preserve"> </w:t>
      </w:r>
      <w:r w:rsidRPr="00E726E6">
        <w:rPr>
          <w:rFonts w:asciiTheme="minorHAnsi" w:hAnsiTheme="minorHAnsi" w:cstheme="minorHAnsi"/>
          <w:szCs w:val="24"/>
        </w:rPr>
        <w:t>do produto em questão.</w:t>
      </w:r>
      <w:r w:rsidR="007F5263" w:rsidRPr="00E726E6">
        <w:rPr>
          <w:rFonts w:asciiTheme="minorHAnsi" w:hAnsiTheme="minorHAnsi" w:cstheme="minorHAnsi"/>
          <w:szCs w:val="24"/>
        </w:rPr>
        <w:t xml:space="preserve"> </w:t>
      </w:r>
    </w:p>
    <w:p w14:paraId="096FC927" w14:textId="77777777" w:rsidR="001A5760" w:rsidRPr="00E726E6" w:rsidRDefault="001A5760" w:rsidP="005E27B5">
      <w:pPr>
        <w:pStyle w:val="Recuodecorpodetexto3"/>
        <w:ind w:left="-142" w:right="-198"/>
        <w:rPr>
          <w:rFonts w:asciiTheme="minorHAnsi" w:hAnsiTheme="minorHAnsi" w:cstheme="minorHAnsi"/>
          <w:szCs w:val="24"/>
        </w:rPr>
      </w:pPr>
    </w:p>
    <w:p w14:paraId="0D7135B0" w14:textId="2CAFE2A2" w:rsidR="00CC3D1B" w:rsidRPr="00E726E6" w:rsidRDefault="001A5760" w:rsidP="00CC3D1B">
      <w:pPr>
        <w:pStyle w:val="Recuodecorpodetexto3"/>
        <w:ind w:left="-142" w:right="-198"/>
        <w:rPr>
          <w:rFonts w:asciiTheme="minorHAnsi" w:hAnsiTheme="minorHAnsi" w:cstheme="minorHAnsi"/>
          <w:szCs w:val="24"/>
        </w:rPr>
      </w:pPr>
      <w:r w:rsidRPr="00E726E6">
        <w:rPr>
          <w:rFonts w:asciiTheme="minorHAnsi" w:hAnsiTheme="minorHAnsi" w:cstheme="minorHAnsi"/>
          <w:szCs w:val="24"/>
        </w:rPr>
        <w:t>1</w:t>
      </w:r>
      <w:r w:rsidR="00E044C8" w:rsidRPr="00E726E6">
        <w:rPr>
          <w:rFonts w:asciiTheme="minorHAnsi" w:hAnsiTheme="minorHAnsi" w:cstheme="minorHAnsi"/>
          <w:szCs w:val="24"/>
        </w:rPr>
        <w:t>6</w:t>
      </w:r>
      <w:r w:rsidRPr="00E726E6">
        <w:rPr>
          <w:rFonts w:asciiTheme="minorHAnsi" w:hAnsiTheme="minorHAnsi" w:cstheme="minorHAnsi"/>
          <w:szCs w:val="24"/>
        </w:rPr>
        <w:t xml:space="preserve">. </w:t>
      </w:r>
      <w:r w:rsidRPr="00E726E6">
        <w:rPr>
          <w:rFonts w:asciiTheme="minorHAnsi" w:hAnsiTheme="minorHAnsi" w:cstheme="minorHAnsi"/>
          <w:szCs w:val="24"/>
        </w:rPr>
        <w:tab/>
        <w:t xml:space="preserve">No caso </w:t>
      </w:r>
      <w:r w:rsidR="006C0393" w:rsidRPr="00E726E6">
        <w:rPr>
          <w:rFonts w:asciiTheme="minorHAnsi" w:hAnsiTheme="minorHAnsi" w:cstheme="minorHAnsi"/>
          <w:szCs w:val="24"/>
        </w:rPr>
        <w:t xml:space="preserve">de preenchimento do </w:t>
      </w:r>
      <w:r w:rsidR="006C0393" w:rsidRPr="00E726E6">
        <w:rPr>
          <w:rFonts w:asciiTheme="minorHAnsi" w:hAnsiTheme="minorHAnsi" w:cstheme="minorHAnsi"/>
          <w:b/>
          <w:szCs w:val="24"/>
        </w:rPr>
        <w:t>Apêndice IV</w:t>
      </w:r>
      <w:r w:rsidRPr="00E726E6">
        <w:rPr>
          <w:rFonts w:asciiTheme="minorHAnsi" w:hAnsiTheme="minorHAnsi" w:cstheme="minorHAnsi"/>
          <w:szCs w:val="24"/>
        </w:rPr>
        <w:t xml:space="preserve">, </w:t>
      </w:r>
      <w:r w:rsidR="007F5263" w:rsidRPr="00E726E6">
        <w:rPr>
          <w:rFonts w:asciiTheme="minorHAnsi" w:hAnsiTheme="minorHAnsi" w:cstheme="minorHAnsi"/>
          <w:szCs w:val="24"/>
        </w:rPr>
        <w:t>apresentar, também, as demonstrações financeiras e/ou balancetes sint</w:t>
      </w:r>
      <w:r w:rsidR="00F4517A" w:rsidRPr="00E726E6">
        <w:rPr>
          <w:rFonts w:asciiTheme="minorHAnsi" w:hAnsiTheme="minorHAnsi" w:cstheme="minorHAnsi"/>
          <w:szCs w:val="24"/>
        </w:rPr>
        <w:t>ético</w:t>
      </w:r>
      <w:r w:rsidR="007F5263" w:rsidRPr="00E726E6">
        <w:rPr>
          <w:rFonts w:asciiTheme="minorHAnsi" w:hAnsiTheme="minorHAnsi" w:cstheme="minorHAnsi"/>
          <w:szCs w:val="24"/>
        </w:rPr>
        <w:t xml:space="preserve">s das datas de </w:t>
      </w:r>
      <w:r w:rsidR="00CC3D1B" w:rsidRPr="00E726E6">
        <w:rPr>
          <w:rFonts w:asciiTheme="minorHAnsi" w:hAnsiTheme="minorHAnsi" w:cstheme="minorHAnsi"/>
          <w:szCs w:val="24"/>
        </w:rPr>
        <w:t>202</w:t>
      </w:r>
      <w:r w:rsidR="006277DF">
        <w:rPr>
          <w:rFonts w:asciiTheme="minorHAnsi" w:hAnsiTheme="minorHAnsi" w:cstheme="minorHAnsi"/>
          <w:szCs w:val="24"/>
        </w:rPr>
        <w:t>2</w:t>
      </w:r>
      <w:r w:rsidR="00CC3D1B" w:rsidRPr="00E726E6">
        <w:rPr>
          <w:rFonts w:asciiTheme="minorHAnsi" w:hAnsiTheme="minorHAnsi" w:cstheme="minorHAnsi"/>
          <w:szCs w:val="24"/>
        </w:rPr>
        <w:t xml:space="preserve"> e 202</w:t>
      </w:r>
      <w:r w:rsidR="006277DF">
        <w:rPr>
          <w:rFonts w:asciiTheme="minorHAnsi" w:hAnsiTheme="minorHAnsi" w:cstheme="minorHAnsi"/>
          <w:szCs w:val="24"/>
        </w:rPr>
        <w:t>3</w:t>
      </w:r>
      <w:r w:rsidR="00CC3D1B" w:rsidRPr="00E726E6">
        <w:rPr>
          <w:rFonts w:asciiTheme="minorHAnsi" w:hAnsiTheme="minorHAnsi" w:cstheme="minorHAnsi"/>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1313C870"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E044C8">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2ABACA12" w:rsidR="00BD7518" w:rsidRPr="00DB128C" w:rsidRDefault="00E044C8" w:rsidP="00BD7518">
      <w:pPr>
        <w:pStyle w:val="Recuodecorpodetexto3"/>
        <w:ind w:left="-142" w:right="-198"/>
        <w:rPr>
          <w:rFonts w:asciiTheme="minorHAnsi" w:hAnsiTheme="minorHAnsi" w:cstheme="minorHAnsi"/>
          <w:szCs w:val="24"/>
        </w:rPr>
      </w:pPr>
      <w:r>
        <w:rPr>
          <w:rFonts w:asciiTheme="minorHAnsi" w:hAnsiTheme="minorHAnsi" w:cstheme="minorHAnsi"/>
          <w:szCs w:val="24"/>
        </w:rPr>
        <w:t>18</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E044C8" w:rsidRDefault="00344914" w:rsidP="00BD7518">
      <w:pPr>
        <w:pStyle w:val="Recuodecorpodetexto3"/>
        <w:ind w:left="-142" w:right="-198"/>
        <w:rPr>
          <w:rFonts w:asciiTheme="minorHAnsi" w:hAnsiTheme="minorHAnsi" w:cstheme="minorHAnsi"/>
          <w:b/>
          <w:szCs w:val="24"/>
        </w:rPr>
      </w:pPr>
      <w:r w:rsidRPr="00E044C8">
        <w:rPr>
          <w:rFonts w:asciiTheme="minorHAnsi" w:hAnsiTheme="minorHAnsi" w:cstheme="minorHAnsi"/>
          <w:b/>
          <w:szCs w:val="24"/>
        </w:rPr>
        <w:t>Campo Nº 03.</w:t>
      </w:r>
      <w:r w:rsidR="00426320" w:rsidRPr="00E044C8">
        <w:rPr>
          <w:rFonts w:asciiTheme="minorHAnsi" w:hAnsiTheme="minorHAnsi" w:cstheme="minorHAnsi"/>
          <w:b/>
          <w:szCs w:val="24"/>
        </w:rPr>
        <w:t>2</w:t>
      </w:r>
      <w:r w:rsidRPr="00E044C8">
        <w:rPr>
          <w:rFonts w:asciiTheme="minorHAnsi" w:hAnsiTheme="minorHAnsi" w:cstheme="minorHAnsi"/>
          <w:b/>
          <w:szCs w:val="24"/>
        </w:rPr>
        <w:tab/>
      </w:r>
      <w:r w:rsidRPr="00E044C8">
        <w:rPr>
          <w:rFonts w:asciiTheme="minorHAnsi" w:hAnsiTheme="minorHAnsi" w:cstheme="minorHAnsi"/>
          <w:b/>
          <w:szCs w:val="24"/>
        </w:rPr>
        <w:tab/>
        <w:t>Código de Identificação do Produto (CODIP)</w:t>
      </w:r>
    </w:p>
    <w:p w14:paraId="7616A19A" w14:textId="765045BA" w:rsidR="00344914" w:rsidRPr="00E044C8" w:rsidRDefault="00862FD0" w:rsidP="00862FD0">
      <w:pPr>
        <w:pStyle w:val="Recuodecorpodetexto3"/>
        <w:ind w:left="2127" w:right="-198" w:hanging="2269"/>
        <w:rPr>
          <w:rFonts w:asciiTheme="minorHAnsi" w:hAnsiTheme="minorHAnsi" w:cstheme="minorHAnsi"/>
          <w:szCs w:val="24"/>
        </w:rPr>
      </w:pPr>
      <w:r w:rsidRPr="00E044C8">
        <w:rPr>
          <w:rFonts w:asciiTheme="minorHAnsi" w:hAnsiTheme="minorHAnsi" w:cstheme="minorHAnsi"/>
          <w:szCs w:val="24"/>
        </w:rPr>
        <w:t>Observação:</w:t>
      </w:r>
      <w:r w:rsidRPr="00E044C8">
        <w:rPr>
          <w:rFonts w:asciiTheme="minorHAnsi" w:hAnsiTheme="minorHAnsi" w:cstheme="minorHAnsi"/>
          <w:szCs w:val="24"/>
        </w:rPr>
        <w:tab/>
      </w:r>
      <w:r w:rsidR="00774BEB" w:rsidRPr="00E044C8">
        <w:rPr>
          <w:rFonts w:asciiTheme="minorHAnsi" w:hAnsiTheme="minorHAnsi" w:cstheme="minorHAnsi"/>
          <w:szCs w:val="24"/>
        </w:rPr>
        <w:t xml:space="preserve">Informar o código de acordo com o especificado no item </w:t>
      </w:r>
      <w:r w:rsidR="00CC3D1B" w:rsidRPr="00E044C8">
        <w:rPr>
          <w:rFonts w:asciiTheme="minorHAnsi" w:hAnsiTheme="minorHAnsi" w:cstheme="minorHAnsi"/>
          <w:szCs w:val="24"/>
        </w:rPr>
        <w:t>12.</w:t>
      </w:r>
      <w:r w:rsidR="00E24366" w:rsidRPr="00E044C8">
        <w:rPr>
          <w:rFonts w:asciiTheme="minorHAnsi" w:hAnsiTheme="minorHAnsi" w:cstheme="minorHAnsi"/>
          <w:szCs w:val="24"/>
        </w:rPr>
        <w:t>c</w:t>
      </w:r>
      <w:r w:rsidR="00774BEB" w:rsidRPr="00E044C8">
        <w:rPr>
          <w:rFonts w:asciiTheme="minorHAnsi" w:hAnsiTheme="minorHAnsi" w:cstheme="minorHAnsi"/>
          <w:szCs w:val="24"/>
        </w:rPr>
        <w:t xml:space="preserve"> das instruções de preenchimento do Apêndice </w:t>
      </w:r>
      <w:r w:rsidR="006C0393" w:rsidRPr="00E044C8">
        <w:rPr>
          <w:rFonts w:asciiTheme="minorHAnsi" w:hAnsiTheme="minorHAnsi" w:cstheme="minorHAnsi"/>
          <w:szCs w:val="24"/>
        </w:rPr>
        <w:t>I</w:t>
      </w:r>
      <w:r w:rsidR="00774BEB" w:rsidRPr="00E044C8">
        <w:rPr>
          <w:rFonts w:asciiTheme="minorHAnsi" w:hAnsiTheme="minorHAnsi" w:cstheme="minorHAnsi"/>
          <w:szCs w:val="24"/>
        </w:rPr>
        <w:t>I.</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proofErr w:type="spellStart"/>
      <w:r w:rsidR="00151732" w:rsidRPr="00DB128C">
        <w:rPr>
          <w:rFonts w:asciiTheme="minorHAnsi" w:hAnsiTheme="minorHAnsi" w:cstheme="minorHAnsi"/>
          <w:b/>
          <w:szCs w:val="24"/>
        </w:rPr>
        <w:t>ex</w:t>
      </w:r>
      <w:proofErr w:type="spellEnd"/>
      <w:r w:rsidR="005A76F9" w:rsidRPr="00DB128C">
        <w:rPr>
          <w:rFonts w:asciiTheme="minorHAnsi" w:hAnsiTheme="minorHAnsi" w:cstheme="minorHAnsi"/>
          <w:b/>
          <w:szCs w:val="24"/>
        </w:rPr>
        <w:t xml:space="preserve"> </w:t>
      </w:r>
      <w:proofErr w:type="gramStart"/>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roofErr w:type="gramEnd"/>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4AA423F0" w:rsidR="00504DC0" w:rsidRPr="00E044C8"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E044C8">
        <w:rPr>
          <w:rFonts w:asciiTheme="minorHAnsi" w:hAnsiTheme="minorHAnsi" w:cstheme="minorHAnsi"/>
          <w:b/>
          <w:szCs w:val="24"/>
        </w:rPr>
        <w:t>Quantidade (unidade</w:t>
      </w:r>
      <w:r w:rsidR="00516323" w:rsidRPr="00E044C8">
        <w:rPr>
          <w:rFonts w:asciiTheme="minorHAnsi" w:hAnsiTheme="minorHAnsi" w:cstheme="minorHAnsi"/>
          <w:b/>
          <w:szCs w:val="24"/>
        </w:rPr>
        <w:t xml:space="preserve"> informada, preferencialmente unidade de peso</w:t>
      </w:r>
      <w:r w:rsidR="00E044C8" w:rsidRPr="00E044C8">
        <w:rPr>
          <w:rFonts w:asciiTheme="minorHAnsi" w:hAnsiTheme="minorHAnsi" w:cstheme="minorHAnsi"/>
          <w:b/>
          <w:szCs w:val="24"/>
        </w:rPr>
        <w:t>: kg</w:t>
      </w:r>
      <w:r w:rsidRPr="00E044C8">
        <w:rPr>
          <w:rFonts w:asciiTheme="minorHAnsi" w:hAnsiTheme="minorHAnsi" w:cstheme="minorHAnsi"/>
          <w:b/>
          <w:szCs w:val="24"/>
        </w:rPr>
        <w:t>)</w:t>
      </w:r>
    </w:p>
    <w:p w14:paraId="3ADB2835" w14:textId="3DD6DDFD" w:rsidR="00504DC0" w:rsidRPr="00E044C8" w:rsidRDefault="00862FD0" w:rsidP="00862FD0">
      <w:pPr>
        <w:pStyle w:val="Recuodecorpodetexto3"/>
        <w:ind w:left="2127" w:right="-198" w:hanging="2269"/>
        <w:rPr>
          <w:rFonts w:asciiTheme="minorHAnsi" w:hAnsiTheme="minorHAnsi" w:cstheme="minorHAnsi"/>
          <w:szCs w:val="24"/>
        </w:rPr>
      </w:pPr>
      <w:r w:rsidRPr="00E044C8">
        <w:rPr>
          <w:rFonts w:asciiTheme="minorHAnsi" w:hAnsiTheme="minorHAnsi" w:cstheme="minorHAnsi"/>
          <w:szCs w:val="24"/>
        </w:rPr>
        <w:t>Observação:</w:t>
      </w:r>
      <w:r w:rsidRPr="00E044C8">
        <w:rPr>
          <w:rFonts w:asciiTheme="minorHAnsi" w:hAnsiTheme="minorHAnsi" w:cstheme="minorHAnsi"/>
          <w:szCs w:val="24"/>
        </w:rPr>
        <w:tab/>
      </w:r>
      <w:r w:rsidR="00944296" w:rsidRPr="00E044C8">
        <w:rPr>
          <w:rFonts w:asciiTheme="minorHAnsi" w:hAnsiTheme="minorHAnsi" w:cstheme="minorHAnsi"/>
          <w:szCs w:val="24"/>
        </w:rPr>
        <w:t>Informar a quantidade vendida (</w:t>
      </w:r>
      <w:r w:rsidR="00E044C8" w:rsidRPr="00E044C8">
        <w:rPr>
          <w:rFonts w:asciiTheme="minorHAnsi" w:hAnsiTheme="minorHAnsi" w:cstheme="minorHAnsi"/>
          <w:szCs w:val="24"/>
        </w:rPr>
        <w:t xml:space="preserve">na </w:t>
      </w:r>
      <w:r w:rsidR="00944296" w:rsidRPr="00E044C8">
        <w:rPr>
          <w:rFonts w:asciiTheme="minorHAnsi" w:hAnsiTheme="minorHAnsi" w:cstheme="minorHAnsi"/>
          <w:szCs w:val="24"/>
        </w:rPr>
        <w:t>unidade</w:t>
      </w:r>
      <w:r w:rsidR="00516323" w:rsidRPr="00E044C8">
        <w:rPr>
          <w:rFonts w:asciiTheme="minorHAnsi" w:hAnsiTheme="minorHAnsi" w:cstheme="minorHAnsi"/>
          <w:szCs w:val="24"/>
        </w:rPr>
        <w:t xml:space="preserve"> informada, preferencialmente unidade de peso: kg</w:t>
      </w:r>
      <w:r w:rsidR="00944296" w:rsidRPr="00E044C8">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w:t>
      </w:r>
      <w:proofErr w:type="gramStart"/>
      <w:r w:rsidR="00A446E6" w:rsidRPr="00DB128C">
        <w:rPr>
          <w:rFonts w:asciiTheme="minorHAnsi" w:hAnsiTheme="minorHAnsi" w:cstheme="minorHAnsi"/>
          <w:szCs w:val="24"/>
        </w:rPr>
        <w:t>período médio de tempo</w:t>
      </w:r>
      <w:proofErr w:type="gramEnd"/>
      <w:r w:rsidR="00A446E6" w:rsidRPr="00DB128C">
        <w:rPr>
          <w:rFonts w:asciiTheme="minorHAnsi" w:hAnsiTheme="minorHAnsi" w:cstheme="minorHAnsi"/>
          <w:szCs w:val="24"/>
        </w:rPr>
        <w:t xml:space="preserve">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w:t>
      </w:r>
      <w:r w:rsidR="0090688E" w:rsidRPr="00DB128C">
        <w:rPr>
          <w:rFonts w:asciiTheme="minorHAnsi" w:hAnsiTheme="minorHAnsi" w:cstheme="minorHAnsi"/>
          <w:szCs w:val="24"/>
        </w:rPr>
        <w:lastRenderedPageBreak/>
        <w:t>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8" w:name="_Toc12161866"/>
      <w:bookmarkEnd w:id="18"/>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DA7DCF">
      <w:footerReference w:type="even" r:id="rId10"/>
      <w:footerReference w:type="default" r:id="rId11"/>
      <w:pgSz w:w="11907" w:h="16840" w:code="9"/>
      <w:pgMar w:top="851" w:right="1134" w:bottom="907" w:left="1219"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8A8DA" w14:textId="77777777" w:rsidR="00DA7DCF" w:rsidRDefault="00DA7DCF">
      <w:r>
        <w:separator/>
      </w:r>
    </w:p>
  </w:endnote>
  <w:endnote w:type="continuationSeparator" w:id="0">
    <w:p w14:paraId="588C4E37" w14:textId="77777777" w:rsidR="00DA7DCF" w:rsidRDefault="00DA7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61F1" w14:textId="77777777" w:rsidR="00DA7DCF" w:rsidRDefault="00DA7DCF">
      <w:r>
        <w:separator/>
      </w:r>
    </w:p>
  </w:footnote>
  <w:footnote w:type="continuationSeparator" w:id="0">
    <w:p w14:paraId="2EEB2D58" w14:textId="77777777" w:rsidR="00DA7DCF" w:rsidRDefault="00DA7D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rle Vieira Calvão">
    <w15:presenceInfo w15:providerId="AD" w15:userId="S::hearle.calvao@mdic.gov.br::232693c6-0190-46b9-bc6b-089f335cfc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66907"/>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438F"/>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1429"/>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866CE"/>
    <w:rsid w:val="00291FEF"/>
    <w:rsid w:val="002920D3"/>
    <w:rsid w:val="00292362"/>
    <w:rsid w:val="002A0DAB"/>
    <w:rsid w:val="002A39CD"/>
    <w:rsid w:val="002A50EC"/>
    <w:rsid w:val="002A5A73"/>
    <w:rsid w:val="002A7580"/>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1ED8"/>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277DF"/>
    <w:rsid w:val="00631E32"/>
    <w:rsid w:val="0064132E"/>
    <w:rsid w:val="006413F1"/>
    <w:rsid w:val="00644D76"/>
    <w:rsid w:val="00646D11"/>
    <w:rsid w:val="00650ACF"/>
    <w:rsid w:val="0065337F"/>
    <w:rsid w:val="00654BF2"/>
    <w:rsid w:val="006620FD"/>
    <w:rsid w:val="00665939"/>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8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44C"/>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A2E47"/>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02F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3D1B"/>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A7DCF"/>
    <w:rsid w:val="00DB128C"/>
    <w:rsid w:val="00DB1817"/>
    <w:rsid w:val="00DB547C"/>
    <w:rsid w:val="00DB7084"/>
    <w:rsid w:val="00DB71D1"/>
    <w:rsid w:val="00DB767A"/>
    <w:rsid w:val="00DC1FB7"/>
    <w:rsid w:val="00DD349A"/>
    <w:rsid w:val="00DD426F"/>
    <w:rsid w:val="00DE3236"/>
    <w:rsid w:val="00DF2B60"/>
    <w:rsid w:val="00E00B73"/>
    <w:rsid w:val="00E0150E"/>
    <w:rsid w:val="00E044C8"/>
    <w:rsid w:val="00E06012"/>
    <w:rsid w:val="00E06566"/>
    <w:rsid w:val="00E114A8"/>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6E6"/>
    <w:rsid w:val="00E727DD"/>
    <w:rsid w:val="00E8185C"/>
    <w:rsid w:val="00E8435F"/>
    <w:rsid w:val="00E8593D"/>
    <w:rsid w:val="00E908BF"/>
    <w:rsid w:val="00E92EE0"/>
    <w:rsid w:val="00E97642"/>
    <w:rsid w:val="00EA09A1"/>
    <w:rsid w:val="00EA516C"/>
    <w:rsid w:val="00EA7FD6"/>
    <w:rsid w:val="00EB1772"/>
    <w:rsid w:val="00EB4163"/>
    <w:rsid w:val="00EC1AB5"/>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2C66"/>
    <w:rsid w:val="00F53A10"/>
    <w:rsid w:val="00F53BEF"/>
    <w:rsid w:val="00F60E8B"/>
    <w:rsid w:val="00F634D5"/>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link w:val="PargrafodaListaChar"/>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8A444C"/>
    <w:rPr>
      <w:color w:val="605E5C"/>
      <w:shd w:val="clear" w:color="auto" w:fill="E1DFDD"/>
    </w:rPr>
  </w:style>
  <w:style w:type="character" w:customStyle="1" w:styleId="PargrafodaListaChar">
    <w:name w:val="Parágrafo da Lista Char"/>
    <w:basedOn w:val="Fontepargpadro"/>
    <w:link w:val="PargrafodaLista"/>
    <w:rsid w:val="00CC3D1B"/>
    <w:rPr>
      <w:snapToGrid w:val="0"/>
      <w:sz w:val="24"/>
    </w:rPr>
  </w:style>
  <w:style w:type="paragraph" w:styleId="Reviso">
    <w:name w:val="Revision"/>
    <w:hidden/>
    <w:uiPriority w:val="99"/>
    <w:semiHidden/>
    <w:rsid w:val="009A2E4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3759</Words>
  <Characters>20303</Characters>
  <Application>Microsoft Office Word</Application>
  <DocSecurity>2</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24014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2</cp:revision>
  <cp:lastPrinted>2016-05-02T13:35:00Z</cp:lastPrinted>
  <dcterms:created xsi:type="dcterms:W3CDTF">2024-03-15T16:31:00Z</dcterms:created>
  <dcterms:modified xsi:type="dcterms:W3CDTF">2024-03-15T16:31:00Z</dcterms:modified>
</cp:coreProperties>
</file>